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FBF" w:rsidRPr="00EA09DA" w:rsidRDefault="00754B64" w:rsidP="00EE1E2D">
      <w:pPr>
        <w:spacing w:before="60" w:after="60" w:line="360" w:lineRule="auto"/>
        <w:jc w:val="both"/>
        <w:rPr>
          <w:rStyle w:val="rvts13"/>
          <w:rFonts w:ascii="Arial" w:hAnsi="Arial" w:cs="Arial"/>
          <w:b/>
          <w:iCs/>
          <w:sz w:val="28"/>
          <w:szCs w:val="28"/>
          <w:shd w:val="clear" w:color="auto" w:fill="FFFFFF"/>
        </w:rPr>
      </w:pPr>
      <w:r w:rsidRPr="00EA09DA">
        <w:rPr>
          <w:rStyle w:val="rvts13"/>
          <w:rFonts w:ascii="Arial" w:hAnsi="Arial" w:cs="Arial"/>
          <w:b/>
          <w:iCs/>
          <w:sz w:val="28"/>
          <w:szCs w:val="28"/>
          <w:shd w:val="clear" w:color="auto" w:fill="FFFFFF"/>
        </w:rPr>
        <w:t xml:space="preserve">ANEXA 1 – </w:t>
      </w:r>
      <w:proofErr w:type="spellStart"/>
      <w:r w:rsidRPr="00EA09DA">
        <w:rPr>
          <w:rStyle w:val="rvts13"/>
          <w:rFonts w:ascii="Arial" w:hAnsi="Arial" w:cs="Arial"/>
          <w:b/>
          <w:iCs/>
          <w:sz w:val="28"/>
          <w:szCs w:val="28"/>
          <w:shd w:val="clear" w:color="auto" w:fill="FFFFFF"/>
        </w:rPr>
        <w:t>Documente</w:t>
      </w:r>
      <w:proofErr w:type="spellEnd"/>
      <w:r w:rsidRPr="00EA09DA">
        <w:rPr>
          <w:rStyle w:val="rvts13"/>
          <w:rFonts w:ascii="Arial" w:hAnsi="Arial" w:cs="Arial"/>
          <w:b/>
          <w:iCs/>
          <w:sz w:val="28"/>
          <w:szCs w:val="28"/>
          <w:shd w:val="clear" w:color="auto" w:fill="FFFFFF"/>
        </w:rPr>
        <w:t xml:space="preserve"> </w:t>
      </w:r>
      <w:proofErr w:type="spellStart"/>
      <w:r w:rsidRPr="00EA09DA">
        <w:rPr>
          <w:rStyle w:val="rvts13"/>
          <w:rFonts w:ascii="Arial" w:hAnsi="Arial" w:cs="Arial"/>
          <w:b/>
          <w:iCs/>
          <w:sz w:val="28"/>
          <w:szCs w:val="28"/>
          <w:shd w:val="clear" w:color="auto" w:fill="FFFFFF"/>
        </w:rPr>
        <w:t>depuse</w:t>
      </w:r>
      <w:proofErr w:type="spellEnd"/>
      <w:r w:rsidRPr="00EA09DA">
        <w:rPr>
          <w:rStyle w:val="rvts13"/>
          <w:rFonts w:ascii="Arial" w:hAnsi="Arial" w:cs="Arial"/>
          <w:b/>
          <w:iCs/>
          <w:sz w:val="28"/>
          <w:szCs w:val="28"/>
          <w:shd w:val="clear" w:color="auto" w:fill="FFFFFF"/>
        </w:rPr>
        <w:t xml:space="preserve"> de </w:t>
      </w:r>
      <w:proofErr w:type="spellStart"/>
      <w:r w:rsidRPr="00EA09DA">
        <w:rPr>
          <w:rStyle w:val="rvts13"/>
          <w:rFonts w:ascii="Arial" w:hAnsi="Arial" w:cs="Arial"/>
          <w:b/>
          <w:iCs/>
          <w:sz w:val="28"/>
          <w:szCs w:val="28"/>
          <w:shd w:val="clear" w:color="auto" w:fill="FFFFFF"/>
        </w:rPr>
        <w:t>beneficiar</w:t>
      </w:r>
      <w:proofErr w:type="spellEnd"/>
    </w:p>
    <w:p w:rsidR="00AE6FBF" w:rsidRPr="00EA09DA" w:rsidRDefault="00AE6FBF" w:rsidP="00EE1E2D">
      <w:pPr>
        <w:spacing w:before="60" w:after="60" w:line="360" w:lineRule="auto"/>
        <w:jc w:val="both"/>
        <w:rPr>
          <w:rStyle w:val="rvts13"/>
          <w:rFonts w:ascii="Arial" w:hAnsi="Arial" w:cs="Arial"/>
          <w:b/>
          <w:iCs/>
          <w:sz w:val="28"/>
          <w:szCs w:val="28"/>
          <w:shd w:val="clear" w:color="auto" w:fill="FFFFFF"/>
        </w:rPr>
      </w:pPr>
    </w:p>
    <w:p w:rsidR="00AE6FBF" w:rsidRPr="00EA09DA" w:rsidRDefault="00754B64" w:rsidP="00EE1E2D">
      <w:pPr>
        <w:pStyle w:val="Header"/>
        <w:numPr>
          <w:ilvl w:val="0"/>
          <w:numId w:val="3"/>
        </w:numPr>
        <w:tabs>
          <w:tab w:val="clear" w:pos="4320"/>
          <w:tab w:val="clear" w:pos="8640"/>
          <w:tab w:val="right" w:pos="9072"/>
        </w:tabs>
        <w:spacing w:before="60" w:after="60" w:line="360" w:lineRule="auto"/>
        <w:jc w:val="both"/>
        <w:rPr>
          <w:rStyle w:val="rvts13"/>
          <w:rFonts w:ascii="Arial" w:hAnsi="Arial" w:cs="Arial"/>
          <w:b/>
          <w:iCs/>
          <w:sz w:val="28"/>
          <w:szCs w:val="28"/>
          <w:shd w:val="clear" w:color="auto" w:fill="FFFFFF"/>
        </w:rPr>
      </w:pPr>
      <w:proofErr w:type="spellStart"/>
      <w:r w:rsidRPr="00EA09DA">
        <w:rPr>
          <w:rStyle w:val="rvts13"/>
          <w:rFonts w:ascii="Arial" w:hAnsi="Arial" w:cs="Arial"/>
          <w:b/>
          <w:iCs/>
          <w:sz w:val="28"/>
          <w:szCs w:val="28"/>
          <w:shd w:val="clear" w:color="auto" w:fill="FFFFFF"/>
        </w:rPr>
        <w:t>Depunerea</w:t>
      </w:r>
      <w:proofErr w:type="spellEnd"/>
      <w:r w:rsidRPr="00EA09DA">
        <w:rPr>
          <w:rStyle w:val="rvts13"/>
          <w:rFonts w:ascii="Arial" w:hAnsi="Arial" w:cs="Arial"/>
          <w:b/>
          <w:iCs/>
          <w:sz w:val="28"/>
          <w:szCs w:val="28"/>
          <w:shd w:val="clear" w:color="auto" w:fill="FFFFFF"/>
        </w:rPr>
        <w:t xml:space="preserve"> </w:t>
      </w:r>
      <w:proofErr w:type="spellStart"/>
      <w:r w:rsidRPr="00EA09DA">
        <w:rPr>
          <w:rStyle w:val="rvts13"/>
          <w:rFonts w:ascii="Arial" w:hAnsi="Arial" w:cs="Arial"/>
          <w:b/>
          <w:iCs/>
          <w:sz w:val="28"/>
          <w:szCs w:val="28"/>
          <w:shd w:val="clear" w:color="auto" w:fill="FFFFFF"/>
        </w:rPr>
        <w:t>cererilor</w:t>
      </w:r>
      <w:proofErr w:type="spellEnd"/>
      <w:r w:rsidRPr="00EA09DA">
        <w:rPr>
          <w:rStyle w:val="rvts13"/>
          <w:rFonts w:ascii="Arial" w:hAnsi="Arial" w:cs="Arial"/>
          <w:b/>
          <w:iCs/>
          <w:sz w:val="28"/>
          <w:szCs w:val="28"/>
          <w:shd w:val="clear" w:color="auto" w:fill="FFFFFF"/>
        </w:rPr>
        <w:t xml:space="preserve"> de </w:t>
      </w:r>
      <w:proofErr w:type="spellStart"/>
      <w:r w:rsidRPr="00EA09DA">
        <w:rPr>
          <w:rStyle w:val="rvts13"/>
          <w:rFonts w:ascii="Arial" w:hAnsi="Arial" w:cs="Arial"/>
          <w:b/>
          <w:iCs/>
          <w:sz w:val="28"/>
          <w:szCs w:val="28"/>
          <w:shd w:val="clear" w:color="auto" w:fill="FFFFFF"/>
        </w:rPr>
        <w:t>plată</w:t>
      </w:r>
      <w:proofErr w:type="spellEnd"/>
    </w:p>
    <w:p w:rsidR="00AE6FBF" w:rsidRPr="00EA09DA" w:rsidRDefault="00AE6FBF" w:rsidP="00EE1E2D">
      <w:pPr>
        <w:pStyle w:val="Header"/>
        <w:tabs>
          <w:tab w:val="clear" w:pos="4320"/>
          <w:tab w:val="clear" w:pos="8640"/>
          <w:tab w:val="right" w:pos="9072"/>
        </w:tabs>
        <w:spacing w:before="60" w:after="60" w:line="360" w:lineRule="auto"/>
        <w:ind w:left="1080"/>
        <w:jc w:val="both"/>
        <w:rPr>
          <w:rStyle w:val="rvts13"/>
          <w:rFonts w:ascii="Arial" w:hAnsi="Arial" w:cs="Arial"/>
          <w:b/>
          <w:iCs/>
          <w:sz w:val="28"/>
          <w:szCs w:val="28"/>
          <w:shd w:val="clear" w:color="auto" w:fill="FFFFFF"/>
        </w:rPr>
      </w:pPr>
    </w:p>
    <w:p w:rsidR="00AE6FBF" w:rsidRPr="00EA09DA" w:rsidRDefault="00754B64" w:rsidP="00EE1E2D">
      <w:pPr>
        <w:pStyle w:val="Header"/>
        <w:tabs>
          <w:tab w:val="clear" w:pos="4320"/>
          <w:tab w:val="clear" w:pos="8640"/>
          <w:tab w:val="right" w:pos="9072"/>
        </w:tabs>
        <w:spacing w:before="60" w:after="60" w:line="360" w:lineRule="auto"/>
        <w:ind w:firstLine="720"/>
        <w:jc w:val="both"/>
        <w:rPr>
          <w:rStyle w:val="rvts13"/>
          <w:rFonts w:ascii="Arial" w:hAnsi="Arial" w:cs="Arial"/>
          <w:lang w:val="ro-RO"/>
        </w:rPr>
      </w:pPr>
      <w:proofErr w:type="spellStart"/>
      <w:proofErr w:type="gramStart"/>
      <w:r w:rsidRPr="00EA09DA">
        <w:rPr>
          <w:rStyle w:val="rvts13"/>
          <w:rFonts w:ascii="Arial" w:hAnsi="Arial" w:cs="Arial"/>
          <w:iCs/>
          <w:shd w:val="clear" w:color="auto" w:fill="FFFFFF"/>
        </w:rPr>
        <w:t>Mecanismul</w:t>
      </w:r>
      <w:proofErr w:type="spellEnd"/>
      <w:r w:rsidRPr="00EA09DA">
        <w:rPr>
          <w:rStyle w:val="rvts13"/>
          <w:rFonts w:ascii="Arial" w:hAnsi="Arial" w:cs="Arial"/>
          <w:iCs/>
          <w:shd w:val="clear" w:color="auto" w:fill="FFFFFF"/>
        </w:rPr>
        <w:t xml:space="preserve"> </w:t>
      </w:r>
      <w:proofErr w:type="spellStart"/>
      <w:r w:rsidRPr="00EA09DA">
        <w:rPr>
          <w:rStyle w:val="rvts13"/>
          <w:rFonts w:ascii="Arial" w:hAnsi="Arial" w:cs="Arial"/>
          <w:iCs/>
          <w:shd w:val="clear" w:color="auto" w:fill="FFFFFF"/>
        </w:rPr>
        <w:t>decontării</w:t>
      </w:r>
      <w:proofErr w:type="spellEnd"/>
      <w:r w:rsidRPr="00EA09DA">
        <w:rPr>
          <w:rStyle w:val="rvts13"/>
          <w:rFonts w:ascii="Arial" w:hAnsi="Arial" w:cs="Arial"/>
          <w:iCs/>
          <w:shd w:val="clear" w:color="auto" w:fill="FFFFFF"/>
        </w:rPr>
        <w:t xml:space="preserve"> </w:t>
      </w:r>
      <w:proofErr w:type="spellStart"/>
      <w:r w:rsidRPr="00EA09DA">
        <w:rPr>
          <w:rStyle w:val="rvts13"/>
          <w:rFonts w:ascii="Arial" w:hAnsi="Arial" w:cs="Arial"/>
          <w:iCs/>
          <w:shd w:val="clear" w:color="auto" w:fill="FFFFFF"/>
        </w:rPr>
        <w:t>cererilor</w:t>
      </w:r>
      <w:proofErr w:type="spellEnd"/>
      <w:r w:rsidRPr="00EA09DA">
        <w:rPr>
          <w:rStyle w:val="rvts13"/>
          <w:rFonts w:ascii="Arial" w:hAnsi="Arial" w:cs="Arial"/>
          <w:iCs/>
          <w:shd w:val="clear" w:color="auto" w:fill="FFFFFF"/>
        </w:rPr>
        <w:t xml:space="preserve"> de </w:t>
      </w:r>
      <w:proofErr w:type="spellStart"/>
      <w:r w:rsidRPr="00EA09DA">
        <w:rPr>
          <w:rStyle w:val="rvts13"/>
          <w:rFonts w:ascii="Arial" w:hAnsi="Arial" w:cs="Arial"/>
          <w:iCs/>
          <w:shd w:val="clear" w:color="auto" w:fill="FFFFFF"/>
        </w:rPr>
        <w:t>plată</w:t>
      </w:r>
      <w:proofErr w:type="spellEnd"/>
      <w:r w:rsidRPr="00EA09DA">
        <w:rPr>
          <w:rStyle w:val="rvts13"/>
          <w:rFonts w:ascii="Arial" w:hAnsi="Arial" w:cs="Arial"/>
          <w:iCs/>
          <w:shd w:val="clear" w:color="auto" w:fill="FFFFFF"/>
        </w:rPr>
        <w:t xml:space="preserve"> se </w:t>
      </w:r>
      <w:proofErr w:type="spellStart"/>
      <w:r w:rsidRPr="00EA09DA">
        <w:rPr>
          <w:rStyle w:val="rvts13"/>
          <w:rFonts w:ascii="Arial" w:hAnsi="Arial" w:cs="Arial"/>
          <w:iCs/>
          <w:shd w:val="clear" w:color="auto" w:fill="FFFFFF"/>
        </w:rPr>
        <w:t>aplică</w:t>
      </w:r>
      <w:proofErr w:type="spellEnd"/>
      <w:r w:rsidRPr="00EA09DA">
        <w:rPr>
          <w:rStyle w:val="rvts13"/>
          <w:rFonts w:ascii="Arial" w:hAnsi="Arial" w:cs="Arial"/>
          <w:iCs/>
          <w:shd w:val="clear" w:color="auto" w:fill="FFFFFF"/>
        </w:rPr>
        <w:t xml:space="preserve"> </w:t>
      </w:r>
      <w:proofErr w:type="spellStart"/>
      <w:r w:rsidRPr="00EA09DA">
        <w:rPr>
          <w:rStyle w:val="rvts13"/>
          <w:rFonts w:ascii="Arial" w:hAnsi="Arial" w:cs="Arial"/>
          <w:iCs/>
          <w:shd w:val="clear" w:color="auto" w:fill="FFFFFF"/>
        </w:rPr>
        <w:t>tuturor</w:t>
      </w:r>
      <w:proofErr w:type="spellEnd"/>
      <w:r w:rsidRPr="00EA09DA">
        <w:rPr>
          <w:rStyle w:val="rvts13"/>
          <w:rFonts w:ascii="Arial" w:hAnsi="Arial" w:cs="Arial"/>
          <w:iCs/>
          <w:shd w:val="clear" w:color="auto" w:fill="FFFFFF"/>
        </w:rPr>
        <w:t xml:space="preserve"> </w:t>
      </w:r>
      <w:proofErr w:type="spellStart"/>
      <w:r w:rsidRPr="00EA09DA">
        <w:rPr>
          <w:rStyle w:val="rvts13"/>
          <w:rFonts w:ascii="Arial" w:hAnsi="Arial" w:cs="Arial"/>
          <w:iCs/>
          <w:shd w:val="clear" w:color="auto" w:fill="FFFFFF"/>
        </w:rPr>
        <w:t>beneficiarilor</w:t>
      </w:r>
      <w:proofErr w:type="spellEnd"/>
      <w:r w:rsidRPr="00EA09DA">
        <w:rPr>
          <w:rStyle w:val="rvts13"/>
          <w:rFonts w:ascii="Arial" w:hAnsi="Arial" w:cs="Arial"/>
          <w:iCs/>
          <w:shd w:val="clear" w:color="auto" w:fill="FFFFFF"/>
        </w:rPr>
        <w:t xml:space="preserve"> de </w:t>
      </w:r>
      <w:proofErr w:type="spellStart"/>
      <w:r w:rsidRPr="00EA09DA">
        <w:rPr>
          <w:rStyle w:val="rvts13"/>
          <w:rFonts w:ascii="Arial" w:hAnsi="Arial" w:cs="Arial"/>
          <w:iCs/>
          <w:shd w:val="clear" w:color="auto" w:fill="FFFFFF"/>
        </w:rPr>
        <w:t>proiecte</w:t>
      </w:r>
      <w:proofErr w:type="spellEnd"/>
      <w:r w:rsidRPr="00EA09DA">
        <w:rPr>
          <w:rStyle w:val="rvts13"/>
          <w:rFonts w:ascii="Arial" w:hAnsi="Arial" w:cs="Arial"/>
          <w:iCs/>
          <w:shd w:val="clear" w:color="auto" w:fill="FFFFFF"/>
        </w:rPr>
        <w:t xml:space="preserve"> </w:t>
      </w:r>
      <w:proofErr w:type="spellStart"/>
      <w:r w:rsidRPr="00EA09DA">
        <w:rPr>
          <w:rStyle w:val="rvts13"/>
          <w:rFonts w:ascii="Arial" w:hAnsi="Arial" w:cs="Arial"/>
          <w:iCs/>
          <w:shd w:val="clear" w:color="auto" w:fill="FFFFFF"/>
        </w:rPr>
        <w:t>finanţate</w:t>
      </w:r>
      <w:proofErr w:type="spellEnd"/>
      <w:r w:rsidRPr="00EA09DA">
        <w:rPr>
          <w:rStyle w:val="rvts13"/>
          <w:rFonts w:ascii="Arial" w:hAnsi="Arial" w:cs="Arial"/>
          <w:iCs/>
          <w:shd w:val="clear" w:color="auto" w:fill="FFFFFF"/>
        </w:rPr>
        <w:t xml:space="preserve"> din </w:t>
      </w:r>
      <w:proofErr w:type="spellStart"/>
      <w:r w:rsidRPr="00EA09DA">
        <w:rPr>
          <w:rStyle w:val="rvts13"/>
          <w:rFonts w:ascii="Arial" w:hAnsi="Arial" w:cs="Arial"/>
          <w:iCs/>
          <w:shd w:val="clear" w:color="auto" w:fill="FFFFFF"/>
        </w:rPr>
        <w:t>instrumente</w:t>
      </w:r>
      <w:proofErr w:type="spellEnd"/>
      <w:r w:rsidRPr="00EA09DA">
        <w:rPr>
          <w:rStyle w:val="rvts13"/>
          <w:rFonts w:ascii="Arial" w:hAnsi="Arial" w:cs="Arial"/>
          <w:iCs/>
          <w:shd w:val="clear" w:color="auto" w:fill="FFFFFF"/>
        </w:rPr>
        <w:t xml:space="preserve"> </w:t>
      </w:r>
      <w:proofErr w:type="spellStart"/>
      <w:r w:rsidRPr="00EA09DA">
        <w:rPr>
          <w:rStyle w:val="rvts13"/>
          <w:rFonts w:ascii="Arial" w:hAnsi="Arial" w:cs="Arial"/>
          <w:iCs/>
          <w:shd w:val="clear" w:color="auto" w:fill="FFFFFF"/>
        </w:rPr>
        <w:t>structurale</w:t>
      </w:r>
      <w:proofErr w:type="spellEnd"/>
      <w:r w:rsidRPr="00EA09DA">
        <w:rPr>
          <w:rStyle w:val="rvts13"/>
          <w:rFonts w:ascii="Arial" w:hAnsi="Arial" w:cs="Arial"/>
          <w:iCs/>
          <w:shd w:val="clear" w:color="auto" w:fill="FFFFFF"/>
        </w:rPr>
        <w:t xml:space="preserve"> </w:t>
      </w:r>
      <w:proofErr w:type="spellStart"/>
      <w:r w:rsidRPr="00EA09DA">
        <w:rPr>
          <w:rStyle w:val="rvts13"/>
          <w:rFonts w:ascii="Arial" w:hAnsi="Arial" w:cs="Arial"/>
          <w:iCs/>
          <w:shd w:val="clear" w:color="auto" w:fill="FFFFFF"/>
        </w:rPr>
        <w:t>în</w:t>
      </w:r>
      <w:proofErr w:type="spellEnd"/>
      <w:r w:rsidRPr="00EA09DA">
        <w:rPr>
          <w:rStyle w:val="rvts13"/>
          <w:rFonts w:ascii="Arial" w:hAnsi="Arial" w:cs="Arial"/>
          <w:iCs/>
          <w:shd w:val="clear" w:color="auto" w:fill="FFFFFF"/>
        </w:rPr>
        <w:t xml:space="preserve"> </w:t>
      </w:r>
      <w:proofErr w:type="spellStart"/>
      <w:r w:rsidRPr="00EA09DA">
        <w:rPr>
          <w:rStyle w:val="rvts13"/>
          <w:rFonts w:ascii="Arial" w:hAnsi="Arial" w:cs="Arial"/>
          <w:iCs/>
          <w:shd w:val="clear" w:color="auto" w:fill="FFFFFF"/>
        </w:rPr>
        <w:t>cadrul</w:t>
      </w:r>
      <w:proofErr w:type="spellEnd"/>
      <w:r w:rsidRPr="00EA09DA">
        <w:rPr>
          <w:rStyle w:val="rvts13"/>
          <w:rFonts w:ascii="Arial" w:hAnsi="Arial" w:cs="Arial"/>
          <w:iCs/>
          <w:shd w:val="clear" w:color="auto" w:fill="FFFFFF"/>
        </w:rPr>
        <w:t xml:space="preserve"> </w:t>
      </w:r>
      <w:proofErr w:type="spellStart"/>
      <w:r w:rsidRPr="00EA09DA">
        <w:rPr>
          <w:rStyle w:val="rvts13"/>
          <w:rFonts w:ascii="Arial" w:hAnsi="Arial" w:cs="Arial"/>
          <w:iCs/>
          <w:shd w:val="clear" w:color="auto" w:fill="FFFFFF"/>
        </w:rPr>
        <w:t>programelor</w:t>
      </w:r>
      <w:proofErr w:type="spellEnd"/>
      <w:r w:rsidRPr="00EA09DA">
        <w:rPr>
          <w:rStyle w:val="rvts13"/>
          <w:rFonts w:ascii="Arial" w:hAnsi="Arial" w:cs="Arial"/>
          <w:iCs/>
          <w:shd w:val="clear" w:color="auto" w:fill="FFFFFF"/>
        </w:rPr>
        <w:t xml:space="preserve"> </w:t>
      </w:r>
      <w:proofErr w:type="spellStart"/>
      <w:r w:rsidRPr="00EA09DA">
        <w:rPr>
          <w:rStyle w:val="rvts13"/>
          <w:rFonts w:ascii="Arial" w:hAnsi="Arial" w:cs="Arial"/>
          <w:iCs/>
          <w:shd w:val="clear" w:color="auto" w:fill="FFFFFF"/>
        </w:rPr>
        <w:t>operaţionale</w:t>
      </w:r>
      <w:proofErr w:type="spellEnd"/>
      <w:r w:rsidRPr="00EA09DA">
        <w:rPr>
          <w:rStyle w:val="rvts13"/>
          <w:rFonts w:ascii="Arial" w:hAnsi="Arial" w:cs="Arial"/>
          <w:iCs/>
          <w:shd w:val="clear" w:color="auto" w:fill="FFFFFF"/>
        </w:rPr>
        <w:t xml:space="preserve">, cu </w:t>
      </w:r>
      <w:proofErr w:type="spellStart"/>
      <w:r w:rsidRPr="00EA09DA">
        <w:rPr>
          <w:rStyle w:val="rvts13"/>
          <w:rFonts w:ascii="Arial" w:hAnsi="Arial" w:cs="Arial"/>
          <w:iCs/>
          <w:shd w:val="clear" w:color="auto" w:fill="FFFFFF"/>
        </w:rPr>
        <w:t>excepţia</w:t>
      </w:r>
      <w:proofErr w:type="spellEnd"/>
      <w:r w:rsidRPr="00EA09DA">
        <w:rPr>
          <w:rStyle w:val="rvts13"/>
          <w:rFonts w:ascii="Arial" w:hAnsi="Arial" w:cs="Arial"/>
          <w:iCs/>
          <w:shd w:val="clear" w:color="auto" w:fill="FFFFFF"/>
        </w:rPr>
        <w:t xml:space="preserve"> </w:t>
      </w:r>
      <w:proofErr w:type="spellStart"/>
      <w:r w:rsidRPr="00EA09DA">
        <w:rPr>
          <w:rStyle w:val="rvts13"/>
          <w:rFonts w:ascii="Arial" w:hAnsi="Arial" w:cs="Arial"/>
          <w:iCs/>
          <w:shd w:val="clear" w:color="auto" w:fill="FFFFFF"/>
        </w:rPr>
        <w:t>beneficiarilor</w:t>
      </w:r>
      <w:proofErr w:type="spellEnd"/>
      <w:r w:rsidRPr="00EA09DA">
        <w:rPr>
          <w:rStyle w:val="rvts13"/>
          <w:rFonts w:ascii="Arial" w:hAnsi="Arial" w:cs="Arial"/>
          <w:iCs/>
          <w:shd w:val="clear" w:color="auto" w:fill="FFFFFF"/>
        </w:rPr>
        <w:t xml:space="preserve"> </w:t>
      </w:r>
      <w:proofErr w:type="spellStart"/>
      <w:r w:rsidRPr="00EA09DA">
        <w:rPr>
          <w:rStyle w:val="rvts13"/>
          <w:rFonts w:ascii="Arial" w:hAnsi="Arial" w:cs="Arial"/>
          <w:iCs/>
          <w:shd w:val="clear" w:color="auto" w:fill="FFFFFF"/>
        </w:rPr>
        <w:t>prevăzuţi</w:t>
      </w:r>
      <w:proofErr w:type="spellEnd"/>
      <w:r w:rsidRPr="00EA09DA">
        <w:rPr>
          <w:rStyle w:val="rvts13"/>
          <w:rFonts w:ascii="Arial" w:hAnsi="Arial" w:cs="Arial"/>
          <w:iCs/>
          <w:shd w:val="clear" w:color="auto" w:fill="FFFFFF"/>
        </w:rPr>
        <w:t xml:space="preserve"> la art.</w:t>
      </w:r>
      <w:proofErr w:type="gramEnd"/>
      <w:r w:rsidRPr="00EA09DA">
        <w:rPr>
          <w:rStyle w:val="rvts13"/>
          <w:rFonts w:ascii="Arial" w:hAnsi="Arial" w:cs="Arial"/>
          <w:iCs/>
          <w:shd w:val="clear" w:color="auto" w:fill="FFFFFF"/>
        </w:rPr>
        <w:t xml:space="preserve"> </w:t>
      </w:r>
      <w:proofErr w:type="gramStart"/>
      <w:r w:rsidRPr="00EA09DA">
        <w:rPr>
          <w:rStyle w:val="rvts13"/>
          <w:rFonts w:ascii="Arial" w:hAnsi="Arial" w:cs="Arial"/>
          <w:iCs/>
          <w:shd w:val="clear" w:color="auto" w:fill="FFFFFF"/>
        </w:rPr>
        <w:t xml:space="preserve">6 </w:t>
      </w:r>
      <w:proofErr w:type="spellStart"/>
      <w:r w:rsidRPr="00EA09DA">
        <w:rPr>
          <w:rStyle w:val="rvts13"/>
          <w:rFonts w:ascii="Arial" w:hAnsi="Arial" w:cs="Arial"/>
          <w:iCs/>
          <w:shd w:val="clear" w:color="auto" w:fill="FFFFFF"/>
        </w:rPr>
        <w:t>alin</w:t>
      </w:r>
      <w:proofErr w:type="spellEnd"/>
      <w:r w:rsidRPr="00EA09DA">
        <w:rPr>
          <w:rStyle w:val="rvts13"/>
          <w:rFonts w:ascii="Arial" w:hAnsi="Arial" w:cs="Arial"/>
          <w:iCs/>
          <w:shd w:val="clear" w:color="auto" w:fill="FFFFFF"/>
        </w:rPr>
        <w:t>.</w:t>
      </w:r>
      <w:proofErr w:type="gramEnd"/>
      <w:r w:rsidRPr="00EA09DA">
        <w:rPr>
          <w:rStyle w:val="rvts13"/>
          <w:rFonts w:ascii="Arial" w:hAnsi="Arial" w:cs="Arial"/>
          <w:iCs/>
          <w:shd w:val="clear" w:color="auto" w:fill="FFFFFF"/>
        </w:rPr>
        <w:t xml:space="preserve"> (1) - (4) </w:t>
      </w:r>
      <w:proofErr w:type="spellStart"/>
      <w:r w:rsidRPr="00EA09DA">
        <w:rPr>
          <w:rStyle w:val="rvts13"/>
          <w:rFonts w:ascii="Arial" w:hAnsi="Arial" w:cs="Arial"/>
          <w:iCs/>
          <w:shd w:val="clear" w:color="auto" w:fill="FFFFFF"/>
        </w:rPr>
        <w:t>şi</w:t>
      </w:r>
      <w:proofErr w:type="spellEnd"/>
      <w:r w:rsidRPr="00EA09DA">
        <w:rPr>
          <w:rStyle w:val="rvts13"/>
          <w:rFonts w:ascii="Arial" w:hAnsi="Arial" w:cs="Arial"/>
          <w:iCs/>
          <w:shd w:val="clear" w:color="auto" w:fill="FFFFFF"/>
        </w:rPr>
        <w:t xml:space="preserve"> (6) din O.U.G. nr. </w:t>
      </w:r>
      <w:proofErr w:type="gramStart"/>
      <w:r w:rsidRPr="00EA09DA">
        <w:rPr>
          <w:rStyle w:val="rvts13"/>
          <w:rFonts w:ascii="Arial" w:hAnsi="Arial" w:cs="Arial"/>
          <w:iCs/>
          <w:shd w:val="clear" w:color="auto" w:fill="FFFFFF"/>
        </w:rPr>
        <w:t xml:space="preserve">40/2015 cu </w:t>
      </w:r>
      <w:proofErr w:type="spellStart"/>
      <w:r w:rsidRPr="00EA09DA">
        <w:rPr>
          <w:rStyle w:val="rvts13"/>
          <w:rFonts w:ascii="Arial" w:hAnsi="Arial" w:cs="Arial"/>
          <w:iCs/>
          <w:shd w:val="clear" w:color="auto" w:fill="FFFFFF"/>
        </w:rPr>
        <w:t>modificările</w:t>
      </w:r>
      <w:proofErr w:type="spellEnd"/>
      <w:r w:rsidRPr="00EA09DA">
        <w:rPr>
          <w:rStyle w:val="rvts13"/>
          <w:rFonts w:ascii="Arial" w:hAnsi="Arial" w:cs="Arial"/>
          <w:iCs/>
          <w:shd w:val="clear" w:color="auto" w:fill="FFFFFF"/>
        </w:rPr>
        <w:t xml:space="preserve"> </w:t>
      </w:r>
      <w:proofErr w:type="spellStart"/>
      <w:r w:rsidRPr="00EA09DA">
        <w:rPr>
          <w:rStyle w:val="rvts13"/>
          <w:rFonts w:ascii="Arial" w:hAnsi="Arial" w:cs="Arial"/>
          <w:iCs/>
          <w:shd w:val="clear" w:color="auto" w:fill="FFFFFF"/>
        </w:rPr>
        <w:t>și</w:t>
      </w:r>
      <w:proofErr w:type="spellEnd"/>
      <w:r w:rsidRPr="00EA09DA">
        <w:rPr>
          <w:rStyle w:val="rvts13"/>
          <w:rFonts w:ascii="Arial" w:hAnsi="Arial" w:cs="Arial"/>
          <w:iCs/>
          <w:shd w:val="clear" w:color="auto" w:fill="FFFFFF"/>
        </w:rPr>
        <w:t xml:space="preserve"> </w:t>
      </w:r>
      <w:proofErr w:type="spellStart"/>
      <w:r w:rsidRPr="00EA09DA">
        <w:rPr>
          <w:rStyle w:val="rvts13"/>
          <w:rFonts w:ascii="Arial" w:hAnsi="Arial" w:cs="Arial"/>
          <w:iCs/>
          <w:shd w:val="clear" w:color="auto" w:fill="FFFFFF"/>
        </w:rPr>
        <w:t>completările</w:t>
      </w:r>
      <w:proofErr w:type="spellEnd"/>
      <w:r w:rsidRPr="00EA09DA">
        <w:rPr>
          <w:rStyle w:val="rvts13"/>
          <w:rFonts w:ascii="Arial" w:hAnsi="Arial" w:cs="Arial"/>
          <w:iCs/>
          <w:shd w:val="clear" w:color="auto" w:fill="FFFFFF"/>
        </w:rPr>
        <w:t xml:space="preserve"> </w:t>
      </w:r>
      <w:proofErr w:type="spellStart"/>
      <w:r w:rsidRPr="00EA09DA">
        <w:rPr>
          <w:rStyle w:val="rvts13"/>
          <w:rFonts w:ascii="Arial" w:hAnsi="Arial" w:cs="Arial"/>
          <w:iCs/>
          <w:shd w:val="clear" w:color="auto" w:fill="FFFFFF"/>
        </w:rPr>
        <w:t>ulterioare</w:t>
      </w:r>
      <w:proofErr w:type="spellEnd"/>
      <w:r w:rsidRPr="00EA09DA">
        <w:rPr>
          <w:rStyle w:val="rvts13"/>
          <w:rFonts w:ascii="Arial" w:hAnsi="Arial" w:cs="Arial"/>
          <w:iCs/>
          <w:shd w:val="clear" w:color="auto" w:fill="FFFFFF"/>
        </w:rPr>
        <w:t>.</w:t>
      </w:r>
      <w:proofErr w:type="gramEnd"/>
      <w:r w:rsidRPr="00EA09DA">
        <w:rPr>
          <w:rStyle w:val="rvts13"/>
          <w:rFonts w:ascii="Arial" w:hAnsi="Arial" w:cs="Arial"/>
          <w:iCs/>
          <w:shd w:val="clear" w:color="auto" w:fill="FFFFFF"/>
        </w:rPr>
        <w:t xml:space="preserve"> </w:t>
      </w:r>
    </w:p>
    <w:p w:rsidR="00AE6FBF" w:rsidRPr="00E576C1" w:rsidRDefault="00754B64" w:rsidP="00EE1E2D">
      <w:pPr>
        <w:spacing w:line="360" w:lineRule="auto"/>
        <w:ind w:firstLine="720"/>
        <w:jc w:val="both"/>
        <w:rPr>
          <w:rStyle w:val="rvts9"/>
          <w:rFonts w:ascii="Arial" w:hAnsi="Arial" w:cs="Arial"/>
        </w:rPr>
      </w:pPr>
      <w:proofErr w:type="spellStart"/>
      <w:r w:rsidRPr="00E576C1">
        <w:rPr>
          <w:rStyle w:val="rvts9"/>
          <w:rFonts w:ascii="Arial" w:hAnsi="Arial" w:cs="Arial"/>
        </w:rPr>
        <w:t>Beneficiarii</w:t>
      </w:r>
      <w:proofErr w:type="spellEnd"/>
      <w:r w:rsidRPr="00E576C1">
        <w:rPr>
          <w:rStyle w:val="rvts9"/>
          <w:rFonts w:ascii="Arial" w:hAnsi="Arial" w:cs="Arial"/>
        </w:rPr>
        <w:t xml:space="preserve"> </w:t>
      </w:r>
      <w:proofErr w:type="spellStart"/>
      <w:r w:rsidRPr="00E576C1">
        <w:rPr>
          <w:rStyle w:val="rvts9"/>
          <w:rFonts w:ascii="Arial" w:hAnsi="Arial" w:cs="Arial"/>
        </w:rPr>
        <w:t>vor</w:t>
      </w:r>
      <w:proofErr w:type="spellEnd"/>
      <w:r w:rsidRPr="00E576C1">
        <w:rPr>
          <w:rStyle w:val="rvts9"/>
          <w:rFonts w:ascii="Arial" w:hAnsi="Arial" w:cs="Arial"/>
        </w:rPr>
        <w:t xml:space="preserve"> </w:t>
      </w:r>
      <w:proofErr w:type="spellStart"/>
      <w:r w:rsidRPr="00E576C1">
        <w:rPr>
          <w:rStyle w:val="rvts9"/>
          <w:rFonts w:ascii="Arial" w:hAnsi="Arial" w:cs="Arial"/>
        </w:rPr>
        <w:t>întreprinde</w:t>
      </w:r>
      <w:proofErr w:type="spellEnd"/>
      <w:r w:rsidRPr="00E576C1">
        <w:rPr>
          <w:rStyle w:val="rvts9"/>
          <w:rFonts w:ascii="Arial" w:hAnsi="Arial" w:cs="Arial"/>
        </w:rPr>
        <w:t xml:space="preserve"> </w:t>
      </w:r>
      <w:proofErr w:type="spellStart"/>
      <w:r w:rsidRPr="00E576C1">
        <w:rPr>
          <w:rStyle w:val="rvts9"/>
          <w:rFonts w:ascii="Arial" w:hAnsi="Arial" w:cs="Arial"/>
        </w:rPr>
        <w:t>măsurile</w:t>
      </w:r>
      <w:proofErr w:type="spellEnd"/>
      <w:r w:rsidRPr="00E576C1">
        <w:rPr>
          <w:rStyle w:val="rvts9"/>
          <w:rFonts w:ascii="Arial" w:hAnsi="Arial" w:cs="Arial"/>
        </w:rPr>
        <w:t xml:space="preserve"> </w:t>
      </w:r>
      <w:proofErr w:type="spellStart"/>
      <w:r w:rsidRPr="00E576C1">
        <w:rPr>
          <w:rStyle w:val="rvts9"/>
          <w:rFonts w:ascii="Arial" w:hAnsi="Arial" w:cs="Arial"/>
        </w:rPr>
        <w:t>necesare</w:t>
      </w:r>
      <w:proofErr w:type="spellEnd"/>
      <w:r w:rsidRPr="00E576C1">
        <w:rPr>
          <w:rStyle w:val="rvts9"/>
          <w:rFonts w:ascii="Arial" w:hAnsi="Arial" w:cs="Arial"/>
        </w:rPr>
        <w:t xml:space="preserve"> </w:t>
      </w:r>
      <w:proofErr w:type="spellStart"/>
      <w:r w:rsidRPr="00E576C1">
        <w:rPr>
          <w:rStyle w:val="rvts9"/>
          <w:rFonts w:ascii="Arial" w:hAnsi="Arial" w:cs="Arial"/>
        </w:rPr>
        <w:t>deschiderii</w:t>
      </w:r>
      <w:proofErr w:type="spellEnd"/>
      <w:r w:rsidRPr="00E576C1">
        <w:rPr>
          <w:rStyle w:val="rvts9"/>
          <w:rFonts w:ascii="Arial" w:hAnsi="Arial" w:cs="Arial"/>
        </w:rPr>
        <w:t xml:space="preserve"> </w:t>
      </w:r>
      <w:proofErr w:type="spellStart"/>
      <w:r w:rsidRPr="00E576C1">
        <w:rPr>
          <w:rStyle w:val="rvts9"/>
          <w:rFonts w:ascii="Arial" w:hAnsi="Arial" w:cs="Arial"/>
        </w:rPr>
        <w:t>unui</w:t>
      </w:r>
      <w:proofErr w:type="spellEnd"/>
      <w:r w:rsidRPr="00E576C1">
        <w:rPr>
          <w:rStyle w:val="rvts9"/>
          <w:rFonts w:ascii="Arial" w:hAnsi="Arial" w:cs="Arial"/>
        </w:rPr>
        <w:t xml:space="preserve"> </w:t>
      </w:r>
      <w:proofErr w:type="spellStart"/>
      <w:r w:rsidRPr="00E576C1">
        <w:rPr>
          <w:rStyle w:val="rvts9"/>
          <w:rFonts w:ascii="Arial" w:hAnsi="Arial" w:cs="Arial"/>
        </w:rPr>
        <w:t>cont</w:t>
      </w:r>
      <w:proofErr w:type="spellEnd"/>
      <w:r w:rsidRPr="00E576C1">
        <w:rPr>
          <w:rStyle w:val="rvts9"/>
          <w:rFonts w:ascii="Arial" w:hAnsi="Arial" w:cs="Arial"/>
        </w:rPr>
        <w:t xml:space="preserve"> de </w:t>
      </w:r>
      <w:proofErr w:type="spellStart"/>
      <w:r w:rsidRPr="00E576C1">
        <w:rPr>
          <w:rStyle w:val="rvts9"/>
          <w:rFonts w:ascii="Arial" w:hAnsi="Arial" w:cs="Arial"/>
        </w:rPr>
        <w:t>disponibil</w:t>
      </w:r>
      <w:proofErr w:type="spellEnd"/>
      <w:r w:rsidRPr="00E576C1">
        <w:rPr>
          <w:rStyle w:val="rvts9"/>
          <w:rFonts w:ascii="Arial" w:hAnsi="Arial" w:cs="Arial"/>
        </w:rPr>
        <w:t xml:space="preserve"> la </w:t>
      </w:r>
      <w:proofErr w:type="spellStart"/>
      <w:r w:rsidRPr="00E576C1">
        <w:rPr>
          <w:rStyle w:val="rvts9"/>
          <w:rFonts w:ascii="Arial" w:hAnsi="Arial" w:cs="Arial"/>
        </w:rPr>
        <w:t>unitaţile</w:t>
      </w:r>
      <w:proofErr w:type="spellEnd"/>
      <w:r w:rsidRPr="00E576C1">
        <w:rPr>
          <w:rStyle w:val="rvts9"/>
          <w:rFonts w:ascii="Arial" w:hAnsi="Arial" w:cs="Arial"/>
        </w:rPr>
        <w:t xml:space="preserve"> </w:t>
      </w:r>
      <w:proofErr w:type="spellStart"/>
      <w:r w:rsidRPr="00E576C1">
        <w:rPr>
          <w:rStyle w:val="rvts9"/>
          <w:rFonts w:ascii="Arial" w:hAnsi="Arial" w:cs="Arial"/>
        </w:rPr>
        <w:t>teritoriale</w:t>
      </w:r>
      <w:proofErr w:type="spellEnd"/>
      <w:r w:rsidRPr="00E576C1">
        <w:rPr>
          <w:rStyle w:val="rvts9"/>
          <w:rFonts w:ascii="Arial" w:hAnsi="Arial" w:cs="Arial"/>
        </w:rPr>
        <w:t xml:space="preserve"> ale </w:t>
      </w:r>
      <w:proofErr w:type="spellStart"/>
      <w:r w:rsidRPr="00E576C1">
        <w:rPr>
          <w:rStyle w:val="rvts9"/>
          <w:rFonts w:ascii="Arial" w:hAnsi="Arial" w:cs="Arial"/>
        </w:rPr>
        <w:t>Trezoreriei</w:t>
      </w:r>
      <w:proofErr w:type="spellEnd"/>
      <w:r w:rsidRPr="00E576C1">
        <w:rPr>
          <w:rStyle w:val="rvts9"/>
          <w:rFonts w:ascii="Arial" w:hAnsi="Arial" w:cs="Arial"/>
        </w:rPr>
        <w:t xml:space="preserve"> </w:t>
      </w:r>
      <w:proofErr w:type="spellStart"/>
      <w:r w:rsidRPr="00E576C1">
        <w:rPr>
          <w:rStyle w:val="rvts9"/>
          <w:rFonts w:ascii="Arial" w:hAnsi="Arial" w:cs="Arial"/>
        </w:rPr>
        <w:t>statului</w:t>
      </w:r>
      <w:proofErr w:type="spellEnd"/>
      <w:r w:rsidRPr="00E576C1">
        <w:rPr>
          <w:rStyle w:val="rvts9"/>
          <w:rFonts w:ascii="Arial" w:hAnsi="Arial" w:cs="Arial"/>
        </w:rPr>
        <w:t xml:space="preserve">, </w:t>
      </w:r>
      <w:proofErr w:type="spellStart"/>
      <w:r w:rsidRPr="00E576C1">
        <w:rPr>
          <w:rStyle w:val="rvts9"/>
          <w:rFonts w:ascii="Arial" w:hAnsi="Arial" w:cs="Arial"/>
        </w:rPr>
        <w:t>în</w:t>
      </w:r>
      <w:proofErr w:type="spellEnd"/>
      <w:r w:rsidRPr="00E576C1">
        <w:rPr>
          <w:rStyle w:val="rvts9"/>
          <w:rFonts w:ascii="Arial" w:hAnsi="Arial" w:cs="Arial"/>
        </w:rPr>
        <w:t xml:space="preserve"> </w:t>
      </w:r>
      <w:proofErr w:type="spellStart"/>
      <w:r w:rsidRPr="00E576C1">
        <w:rPr>
          <w:rStyle w:val="rvts9"/>
          <w:rFonts w:ascii="Arial" w:hAnsi="Arial" w:cs="Arial"/>
        </w:rPr>
        <w:t>vederea</w:t>
      </w:r>
      <w:proofErr w:type="spellEnd"/>
      <w:r w:rsidRPr="00E576C1">
        <w:rPr>
          <w:rStyle w:val="rvts9"/>
          <w:rFonts w:ascii="Arial" w:hAnsi="Arial" w:cs="Arial"/>
        </w:rPr>
        <w:t xml:space="preserve"> </w:t>
      </w:r>
      <w:proofErr w:type="spellStart"/>
      <w:r w:rsidRPr="00E576C1">
        <w:rPr>
          <w:rStyle w:val="rvts9"/>
          <w:rFonts w:ascii="Arial" w:hAnsi="Arial" w:cs="Arial"/>
        </w:rPr>
        <w:t>încasării</w:t>
      </w:r>
      <w:proofErr w:type="spellEnd"/>
      <w:r w:rsidRPr="00E576C1">
        <w:rPr>
          <w:rStyle w:val="rvts9"/>
          <w:rFonts w:ascii="Arial" w:hAnsi="Arial" w:cs="Arial"/>
        </w:rPr>
        <w:t xml:space="preserve">, </w:t>
      </w:r>
      <w:proofErr w:type="spellStart"/>
      <w:r w:rsidRPr="00E576C1">
        <w:rPr>
          <w:rStyle w:val="rvts9"/>
          <w:rFonts w:ascii="Arial" w:hAnsi="Arial" w:cs="Arial"/>
        </w:rPr>
        <w:t>după</w:t>
      </w:r>
      <w:proofErr w:type="spellEnd"/>
      <w:r w:rsidRPr="00E576C1">
        <w:rPr>
          <w:rStyle w:val="rvts9"/>
          <w:rFonts w:ascii="Arial" w:hAnsi="Arial" w:cs="Arial"/>
        </w:rPr>
        <w:t xml:space="preserve"> </w:t>
      </w:r>
      <w:proofErr w:type="spellStart"/>
      <w:r w:rsidRPr="00E576C1">
        <w:rPr>
          <w:rStyle w:val="rvts9"/>
          <w:rFonts w:ascii="Arial" w:hAnsi="Arial" w:cs="Arial"/>
        </w:rPr>
        <w:t>verificarea</w:t>
      </w:r>
      <w:proofErr w:type="spellEnd"/>
      <w:r w:rsidRPr="00E576C1">
        <w:rPr>
          <w:rStyle w:val="rvts9"/>
          <w:rFonts w:ascii="Arial" w:hAnsi="Arial" w:cs="Arial"/>
        </w:rPr>
        <w:t xml:space="preserve"> </w:t>
      </w:r>
      <w:proofErr w:type="spellStart"/>
      <w:r w:rsidRPr="00E576C1">
        <w:rPr>
          <w:rStyle w:val="rvts9"/>
          <w:rFonts w:ascii="Arial" w:hAnsi="Arial" w:cs="Arial"/>
        </w:rPr>
        <w:t>cererilor</w:t>
      </w:r>
      <w:proofErr w:type="spellEnd"/>
      <w:r w:rsidRPr="00E576C1">
        <w:rPr>
          <w:rStyle w:val="rvts9"/>
          <w:rFonts w:ascii="Arial" w:hAnsi="Arial" w:cs="Arial"/>
        </w:rPr>
        <w:t xml:space="preserve"> de </w:t>
      </w:r>
      <w:proofErr w:type="spellStart"/>
      <w:r w:rsidRPr="00E576C1">
        <w:rPr>
          <w:rStyle w:val="rvts9"/>
          <w:rFonts w:ascii="Arial" w:hAnsi="Arial" w:cs="Arial"/>
        </w:rPr>
        <w:t>plată</w:t>
      </w:r>
      <w:proofErr w:type="spellEnd"/>
      <w:r w:rsidRPr="00E576C1">
        <w:rPr>
          <w:rStyle w:val="rvts9"/>
          <w:rFonts w:ascii="Arial" w:hAnsi="Arial" w:cs="Arial"/>
        </w:rPr>
        <w:t xml:space="preserve">, a </w:t>
      </w:r>
      <w:proofErr w:type="spellStart"/>
      <w:r w:rsidRPr="00E576C1">
        <w:rPr>
          <w:rStyle w:val="rvts9"/>
          <w:rFonts w:ascii="Arial" w:hAnsi="Arial" w:cs="Arial"/>
        </w:rPr>
        <w:t>cheltuielilor</w:t>
      </w:r>
      <w:proofErr w:type="spellEnd"/>
      <w:r w:rsidRPr="00E576C1">
        <w:rPr>
          <w:rStyle w:val="rvts9"/>
          <w:rFonts w:ascii="Arial" w:hAnsi="Arial" w:cs="Arial"/>
        </w:rPr>
        <w:t xml:space="preserve"> </w:t>
      </w:r>
      <w:proofErr w:type="spellStart"/>
      <w:r w:rsidRPr="00E576C1">
        <w:rPr>
          <w:rStyle w:val="rvts9"/>
          <w:rFonts w:ascii="Arial" w:hAnsi="Arial" w:cs="Arial"/>
        </w:rPr>
        <w:t>rambursabile</w:t>
      </w:r>
      <w:proofErr w:type="spellEnd"/>
      <w:r w:rsidRPr="00E576C1">
        <w:rPr>
          <w:rStyle w:val="rvts9"/>
          <w:rFonts w:ascii="Arial" w:hAnsi="Arial" w:cs="Arial"/>
        </w:rPr>
        <w:t xml:space="preserve"> </w:t>
      </w:r>
      <w:proofErr w:type="spellStart"/>
      <w:r w:rsidRPr="00E576C1">
        <w:rPr>
          <w:rStyle w:val="rvts9"/>
          <w:rFonts w:ascii="Arial" w:hAnsi="Arial" w:cs="Arial"/>
        </w:rPr>
        <w:t>şi</w:t>
      </w:r>
      <w:proofErr w:type="spellEnd"/>
      <w:r w:rsidRPr="00E576C1">
        <w:rPr>
          <w:rStyle w:val="rvts9"/>
          <w:rFonts w:ascii="Arial" w:hAnsi="Arial" w:cs="Arial"/>
        </w:rPr>
        <w:t xml:space="preserve"> a </w:t>
      </w:r>
      <w:proofErr w:type="spellStart"/>
      <w:r w:rsidRPr="00E576C1">
        <w:rPr>
          <w:rStyle w:val="rvts9"/>
          <w:rFonts w:ascii="Arial" w:hAnsi="Arial" w:cs="Arial"/>
        </w:rPr>
        <w:t>contravalorii</w:t>
      </w:r>
      <w:proofErr w:type="spellEnd"/>
      <w:r w:rsidRPr="00E576C1">
        <w:rPr>
          <w:rStyle w:val="rvts9"/>
          <w:rFonts w:ascii="Arial" w:hAnsi="Arial" w:cs="Arial"/>
        </w:rPr>
        <w:t xml:space="preserve"> </w:t>
      </w:r>
      <w:proofErr w:type="spellStart"/>
      <w:r w:rsidRPr="00E576C1">
        <w:rPr>
          <w:rStyle w:val="rvts9"/>
          <w:rFonts w:ascii="Arial" w:hAnsi="Arial" w:cs="Arial"/>
        </w:rPr>
        <w:t>taxei</w:t>
      </w:r>
      <w:proofErr w:type="spellEnd"/>
      <w:r w:rsidRPr="00E576C1">
        <w:rPr>
          <w:rStyle w:val="rvts9"/>
          <w:rFonts w:ascii="Arial" w:hAnsi="Arial" w:cs="Arial"/>
        </w:rPr>
        <w:t xml:space="preserve"> </w:t>
      </w:r>
      <w:proofErr w:type="spellStart"/>
      <w:r w:rsidRPr="00E576C1">
        <w:rPr>
          <w:rStyle w:val="rvts9"/>
          <w:rFonts w:ascii="Arial" w:hAnsi="Arial" w:cs="Arial"/>
        </w:rPr>
        <w:t>pe</w:t>
      </w:r>
      <w:proofErr w:type="spellEnd"/>
      <w:r w:rsidRPr="00E576C1">
        <w:rPr>
          <w:rStyle w:val="rvts9"/>
          <w:rFonts w:ascii="Arial" w:hAnsi="Arial" w:cs="Arial"/>
        </w:rPr>
        <w:t xml:space="preserve"> </w:t>
      </w:r>
      <w:proofErr w:type="spellStart"/>
      <w:r w:rsidRPr="00E576C1">
        <w:rPr>
          <w:rStyle w:val="rvts9"/>
          <w:rFonts w:ascii="Arial" w:hAnsi="Arial" w:cs="Arial"/>
        </w:rPr>
        <w:t>valoarea</w:t>
      </w:r>
      <w:proofErr w:type="spellEnd"/>
      <w:r w:rsidRPr="00E576C1">
        <w:rPr>
          <w:rStyle w:val="rvts9"/>
          <w:rFonts w:ascii="Arial" w:hAnsi="Arial" w:cs="Arial"/>
        </w:rPr>
        <w:t xml:space="preserve"> </w:t>
      </w:r>
      <w:proofErr w:type="spellStart"/>
      <w:r w:rsidRPr="00E576C1">
        <w:rPr>
          <w:rStyle w:val="rvts9"/>
          <w:rFonts w:ascii="Arial" w:hAnsi="Arial" w:cs="Arial"/>
        </w:rPr>
        <w:t>adaugată</w:t>
      </w:r>
      <w:proofErr w:type="spellEnd"/>
      <w:r w:rsidRPr="00E576C1">
        <w:rPr>
          <w:rStyle w:val="rvts9"/>
          <w:rFonts w:ascii="Arial" w:hAnsi="Arial" w:cs="Arial"/>
        </w:rPr>
        <w:t xml:space="preserve"> (conform </w:t>
      </w:r>
      <w:proofErr w:type="spellStart"/>
      <w:r w:rsidRPr="00E576C1">
        <w:rPr>
          <w:rStyle w:val="rvts9"/>
          <w:rFonts w:ascii="Arial" w:hAnsi="Arial" w:cs="Arial"/>
        </w:rPr>
        <w:t>contractului</w:t>
      </w:r>
      <w:proofErr w:type="spellEnd"/>
      <w:r w:rsidRPr="00E576C1">
        <w:rPr>
          <w:rStyle w:val="rvts9"/>
          <w:rFonts w:ascii="Arial" w:hAnsi="Arial" w:cs="Arial"/>
        </w:rPr>
        <w:t xml:space="preserve"> de </w:t>
      </w:r>
      <w:proofErr w:type="spellStart"/>
      <w:r w:rsidRPr="00E576C1">
        <w:rPr>
          <w:rStyle w:val="rvts9"/>
          <w:rFonts w:ascii="Arial" w:hAnsi="Arial" w:cs="Arial"/>
        </w:rPr>
        <w:t>finanţare</w:t>
      </w:r>
      <w:proofErr w:type="spellEnd"/>
      <w:r w:rsidRPr="00E576C1">
        <w:rPr>
          <w:rStyle w:val="rvts9"/>
          <w:rFonts w:ascii="Arial" w:hAnsi="Arial" w:cs="Arial"/>
        </w:rPr>
        <w:t xml:space="preserve">) </w:t>
      </w:r>
      <w:proofErr w:type="spellStart"/>
      <w:r w:rsidRPr="00E576C1">
        <w:rPr>
          <w:rStyle w:val="rvts9"/>
          <w:rFonts w:ascii="Arial" w:hAnsi="Arial" w:cs="Arial"/>
        </w:rPr>
        <w:t>aferentă</w:t>
      </w:r>
      <w:proofErr w:type="spellEnd"/>
      <w:r w:rsidRPr="00E576C1">
        <w:rPr>
          <w:rStyle w:val="rvts9"/>
          <w:rFonts w:ascii="Arial" w:hAnsi="Arial" w:cs="Arial"/>
        </w:rPr>
        <w:t xml:space="preserve"> </w:t>
      </w:r>
      <w:proofErr w:type="spellStart"/>
      <w:r w:rsidRPr="00E576C1">
        <w:rPr>
          <w:rStyle w:val="rvts9"/>
          <w:rFonts w:ascii="Arial" w:hAnsi="Arial" w:cs="Arial"/>
        </w:rPr>
        <w:t>cheltuielilor</w:t>
      </w:r>
      <w:proofErr w:type="spellEnd"/>
      <w:r w:rsidRPr="00E576C1">
        <w:rPr>
          <w:rStyle w:val="rvts9"/>
          <w:rFonts w:ascii="Arial" w:hAnsi="Arial" w:cs="Arial"/>
        </w:rPr>
        <w:t xml:space="preserve"> </w:t>
      </w:r>
      <w:proofErr w:type="spellStart"/>
      <w:r w:rsidRPr="00E576C1">
        <w:rPr>
          <w:rStyle w:val="rvts9"/>
          <w:rFonts w:ascii="Arial" w:hAnsi="Arial" w:cs="Arial"/>
        </w:rPr>
        <w:t>eligibile</w:t>
      </w:r>
      <w:proofErr w:type="spellEnd"/>
      <w:r w:rsidRPr="00E576C1">
        <w:rPr>
          <w:rStyle w:val="rvts9"/>
          <w:rFonts w:ascii="Arial" w:hAnsi="Arial" w:cs="Arial"/>
        </w:rPr>
        <w:t>.</w:t>
      </w:r>
    </w:p>
    <w:p w:rsidR="00AE6FBF" w:rsidRDefault="00754B64" w:rsidP="00EE1E2D">
      <w:pPr>
        <w:spacing w:line="360" w:lineRule="auto"/>
        <w:ind w:firstLine="720"/>
        <w:jc w:val="both"/>
        <w:rPr>
          <w:rFonts w:ascii="Arial" w:hAnsi="Arial" w:cs="Arial"/>
          <w:lang w:val="ro-RO"/>
        </w:rPr>
      </w:pPr>
      <w:r w:rsidRPr="00E576C1">
        <w:rPr>
          <w:rFonts w:ascii="Arial" w:hAnsi="Arial" w:cs="Arial"/>
          <w:lang w:val="ro-RO"/>
        </w:rPr>
        <w:t>Beneficiarii/ Liderii de parteneriat/ Partenerii, alţii decât cei prevăzuţi la art. 6 şi 7 din O.U.G. nr.40/</w:t>
      </w:r>
      <w:r w:rsidR="0032416F" w:rsidRPr="00E576C1">
        <w:rPr>
          <w:rFonts w:ascii="Arial" w:hAnsi="Arial" w:cs="Arial"/>
          <w:lang w:val="ro-RO"/>
        </w:rPr>
        <w:t xml:space="preserve"> </w:t>
      </w:r>
      <w:r w:rsidRPr="00E576C1">
        <w:rPr>
          <w:rFonts w:ascii="Arial" w:hAnsi="Arial" w:cs="Arial"/>
          <w:lang w:val="ro-RO"/>
        </w:rPr>
        <w:t>2015, cu modificările şi completările ulterioare, au obligaţia de a achita integral contribuţia proprie aferentă cheltuielilor eligibile incluse în documentele anexate cererii de plată.</w:t>
      </w:r>
    </w:p>
    <w:p w:rsidR="0083408C" w:rsidRPr="00E576C1" w:rsidRDefault="0083408C" w:rsidP="00EE1E2D">
      <w:pPr>
        <w:spacing w:line="360" w:lineRule="auto"/>
        <w:ind w:firstLine="720"/>
        <w:jc w:val="both"/>
        <w:rPr>
          <w:rFonts w:ascii="Arial" w:hAnsi="Arial" w:cs="Arial"/>
          <w:lang w:val="ro-RO"/>
        </w:rPr>
      </w:pPr>
    </w:p>
    <w:p w:rsidR="00AB5039" w:rsidRPr="00E576C1" w:rsidRDefault="00754B64" w:rsidP="003016E6">
      <w:pPr>
        <w:spacing w:line="360" w:lineRule="auto"/>
        <w:ind w:firstLine="720"/>
        <w:jc w:val="both"/>
        <w:rPr>
          <w:rFonts w:ascii="Arial" w:hAnsi="Arial" w:cs="Arial"/>
          <w:lang w:val="ro-RO"/>
        </w:rPr>
      </w:pPr>
      <w:r w:rsidRPr="00E576C1">
        <w:rPr>
          <w:rFonts w:ascii="Arial" w:hAnsi="Arial" w:cs="Arial"/>
          <w:lang w:val="ro-RO"/>
        </w:rPr>
        <w:t xml:space="preserve">Beneficiarul depune la Organismul Intermediar </w:t>
      </w:r>
      <w:r w:rsidR="00AB5039" w:rsidRPr="00E576C1">
        <w:rPr>
          <w:rFonts w:ascii="Arial" w:hAnsi="Arial" w:cs="Arial"/>
          <w:lang w:val="ro-RO"/>
        </w:rPr>
        <w:t xml:space="preserve">o adresa de inaintare a cererii de plata, avand atasat un CD conţinând cererea de plată semnata electronic, documentele justificative aferente acesteia semnate electronic, formatul Excel al Cererii de plată si un opis al documentelor justificative. Documentele vor fi </w:t>
      </w:r>
      <w:r w:rsidR="00E7150D" w:rsidRPr="00E576C1">
        <w:rPr>
          <w:rFonts w:ascii="Arial" w:hAnsi="Arial" w:cs="Arial"/>
          <w:lang w:val="ro-RO"/>
        </w:rPr>
        <w:t xml:space="preserve">scanate </w:t>
      </w:r>
      <w:r w:rsidR="00AB5039" w:rsidRPr="00E576C1">
        <w:rPr>
          <w:rFonts w:ascii="Arial" w:hAnsi="Arial" w:cs="Arial"/>
          <w:lang w:val="ro-RO"/>
        </w:rPr>
        <w:t>ca fişiere separate si denumite pentru a fi uşor de accesat (de ex: factura fiscală nr.., contractul de lucrări nr…, inclusiv AA, PV de recepţie nr…, etc.).</w:t>
      </w:r>
    </w:p>
    <w:p w:rsidR="00AB5039" w:rsidRPr="003016E6" w:rsidRDefault="00AB5039" w:rsidP="00EE1E2D">
      <w:pPr>
        <w:spacing w:line="360" w:lineRule="auto"/>
        <w:ind w:firstLine="720"/>
        <w:jc w:val="both"/>
        <w:rPr>
          <w:rFonts w:ascii="Arial" w:hAnsi="Arial" w:cs="Arial"/>
          <w:b/>
          <w:lang w:val="ro-RO"/>
        </w:rPr>
      </w:pPr>
      <w:r w:rsidRPr="003016E6">
        <w:rPr>
          <w:rFonts w:ascii="Arial" w:hAnsi="Arial" w:cs="Arial"/>
          <w:b/>
          <w:lang w:val="ro-RO"/>
        </w:rPr>
        <w:t>Cererea de plată si documentele aferente vor fi transmise si prin intermediul aplicatiei MySMIS</w:t>
      </w:r>
      <w:r w:rsidR="00B1636D" w:rsidRPr="003016E6">
        <w:rPr>
          <w:rFonts w:ascii="Arial" w:hAnsi="Arial" w:cs="Arial"/>
          <w:b/>
          <w:lang w:val="ro-RO"/>
        </w:rPr>
        <w:t xml:space="preserve">, modulul </w:t>
      </w:r>
      <w:r w:rsidR="00A6163E" w:rsidRPr="003016E6">
        <w:rPr>
          <w:rFonts w:ascii="Arial" w:hAnsi="Arial" w:cs="Arial"/>
          <w:b/>
          <w:lang w:val="ro-RO"/>
        </w:rPr>
        <w:t>Comunicare</w:t>
      </w:r>
      <w:r w:rsidRPr="003016E6">
        <w:rPr>
          <w:rFonts w:ascii="Arial" w:hAnsi="Arial" w:cs="Arial"/>
          <w:b/>
          <w:lang w:val="ro-RO"/>
        </w:rPr>
        <w:t>. Beneficiarul se va asigura ca documentele de pe CD sunt identice cu cele incarcate in My SMIS</w:t>
      </w:r>
      <w:r w:rsidR="003C04B8" w:rsidRPr="003016E6">
        <w:rPr>
          <w:rFonts w:ascii="Arial" w:hAnsi="Arial" w:cs="Arial"/>
          <w:b/>
          <w:lang w:val="ro-RO"/>
        </w:rPr>
        <w:t xml:space="preserve"> și va face aceasta mentiune î</w:t>
      </w:r>
      <w:r w:rsidRPr="003016E6">
        <w:rPr>
          <w:rFonts w:ascii="Arial" w:hAnsi="Arial" w:cs="Arial"/>
          <w:b/>
          <w:lang w:val="ro-RO"/>
        </w:rPr>
        <w:t>n adresa de înaintare a cererii de plată</w:t>
      </w:r>
      <w:r w:rsidR="003C04B8" w:rsidRPr="003016E6">
        <w:rPr>
          <w:rFonts w:ascii="Arial" w:hAnsi="Arial" w:cs="Arial"/>
          <w:b/>
          <w:lang w:val="ro-RO"/>
        </w:rPr>
        <w:t>.</w:t>
      </w:r>
      <w:r w:rsidRPr="003016E6">
        <w:rPr>
          <w:rFonts w:ascii="Arial" w:hAnsi="Arial" w:cs="Arial"/>
          <w:b/>
          <w:lang w:val="ro-RO"/>
        </w:rPr>
        <w:t xml:space="preserve"> </w:t>
      </w:r>
      <w:bookmarkStart w:id="0" w:name="_GoBack"/>
      <w:bookmarkEnd w:id="0"/>
    </w:p>
    <w:p w:rsidR="00915BEA" w:rsidRPr="00E576C1" w:rsidRDefault="00915BEA" w:rsidP="00EE1E2D">
      <w:pPr>
        <w:spacing w:line="360" w:lineRule="auto"/>
        <w:ind w:firstLine="720"/>
        <w:jc w:val="both"/>
        <w:rPr>
          <w:rFonts w:ascii="Arial" w:hAnsi="Arial" w:cs="Arial"/>
          <w:lang w:val="ro-RO"/>
        </w:rPr>
      </w:pPr>
      <w:r w:rsidRPr="00E576C1">
        <w:rPr>
          <w:rFonts w:ascii="Arial" w:hAnsi="Arial" w:cs="Arial"/>
          <w:lang w:val="ro-RO"/>
        </w:rPr>
        <w:t>Data la care se consideră depusă cererea de plată este data la care beneficiarul a depus la OI adresa de înaintare a cererii de plata și CD-ul aferent, inclusiv termenele de verificare ce decurg din aceasta.</w:t>
      </w:r>
    </w:p>
    <w:p w:rsidR="003C04B8" w:rsidRPr="00E576C1" w:rsidRDefault="003C04B8" w:rsidP="00EE1E2D">
      <w:pPr>
        <w:ind w:firstLine="720"/>
        <w:jc w:val="both"/>
        <w:rPr>
          <w:rStyle w:val="rvts9"/>
          <w:rFonts w:ascii="Arial" w:hAnsi="Arial" w:cs="Arial"/>
          <w:lang w:val="en-GB"/>
        </w:rPr>
      </w:pPr>
    </w:p>
    <w:p w:rsidR="00AE6FBF" w:rsidRPr="00E576C1" w:rsidRDefault="00B345FD" w:rsidP="00B345FD">
      <w:pPr>
        <w:pStyle w:val="Header"/>
        <w:tabs>
          <w:tab w:val="clear" w:pos="4320"/>
          <w:tab w:val="clear" w:pos="8640"/>
        </w:tabs>
        <w:spacing w:before="60" w:after="60" w:line="360" w:lineRule="auto"/>
        <w:jc w:val="both"/>
        <w:rPr>
          <w:rFonts w:ascii="Arial" w:hAnsi="Arial" w:cs="Arial"/>
          <w:b/>
          <w:lang w:val="ro-RO"/>
        </w:rPr>
      </w:pPr>
      <w:r w:rsidRPr="00E576C1">
        <w:rPr>
          <w:rFonts w:ascii="Arial" w:hAnsi="Arial" w:cs="Arial"/>
          <w:b/>
          <w:lang w:val="ro-RO"/>
        </w:rPr>
        <w:tab/>
      </w:r>
      <w:r w:rsidR="00754B64" w:rsidRPr="00E576C1">
        <w:rPr>
          <w:rFonts w:ascii="Arial" w:hAnsi="Arial" w:cs="Arial"/>
          <w:b/>
          <w:lang w:val="ro-RO"/>
        </w:rPr>
        <w:t>Cererea de plată a Beneficiarului trebuie să fie însoţită de următoarele documente justificative</w:t>
      </w:r>
      <w:r w:rsidR="00754B64" w:rsidRPr="00E576C1">
        <w:rPr>
          <w:rFonts w:ascii="Arial" w:hAnsi="Arial" w:cs="Arial"/>
          <w:b/>
          <w:lang w:val="en-GB"/>
        </w:rPr>
        <w:t xml:space="preserve"> </w:t>
      </w:r>
      <w:proofErr w:type="spellStart"/>
      <w:r w:rsidR="00754B64" w:rsidRPr="00E576C1">
        <w:rPr>
          <w:rFonts w:ascii="Arial" w:hAnsi="Arial" w:cs="Arial"/>
          <w:b/>
          <w:lang w:val="en-GB"/>
        </w:rPr>
        <w:t>semnate</w:t>
      </w:r>
      <w:proofErr w:type="spellEnd"/>
      <w:r w:rsidR="00754B64" w:rsidRPr="00E576C1">
        <w:rPr>
          <w:rFonts w:ascii="Arial" w:hAnsi="Arial" w:cs="Arial"/>
          <w:b/>
          <w:lang w:val="en-GB"/>
        </w:rPr>
        <w:t xml:space="preserve"> electronic</w:t>
      </w:r>
      <w:r w:rsidR="00754B64" w:rsidRPr="00E576C1">
        <w:rPr>
          <w:rFonts w:ascii="Arial" w:hAnsi="Arial" w:cs="Arial"/>
          <w:b/>
          <w:lang w:val="ro-RO"/>
        </w:rPr>
        <w:t>:</w:t>
      </w:r>
    </w:p>
    <w:p w:rsidR="00AE6FBF" w:rsidRPr="00E576C1" w:rsidRDefault="00754B64" w:rsidP="00EE1E2D">
      <w:pPr>
        <w:pStyle w:val="Header"/>
        <w:numPr>
          <w:ilvl w:val="0"/>
          <w:numId w:val="4"/>
        </w:numPr>
        <w:tabs>
          <w:tab w:val="clear" w:pos="4320"/>
          <w:tab w:val="clear" w:pos="8640"/>
          <w:tab w:val="center" w:pos="0"/>
          <w:tab w:val="right" w:pos="9072"/>
        </w:tabs>
        <w:spacing w:before="60" w:after="60" w:line="360" w:lineRule="auto"/>
        <w:jc w:val="both"/>
        <w:rPr>
          <w:rFonts w:ascii="Arial" w:hAnsi="Arial" w:cs="Arial"/>
          <w:lang w:val="ro-RO"/>
        </w:rPr>
      </w:pPr>
      <w:r w:rsidRPr="00E576C1">
        <w:rPr>
          <w:rFonts w:ascii="Arial" w:hAnsi="Arial" w:cs="Arial"/>
          <w:lang w:val="ro-RO"/>
        </w:rPr>
        <w:t>Adresa privind deschiderea contului de disponibil la Trezorerie, pentru încasarea sumelor din cererile de plată (la prima cerere de plată);</w:t>
      </w:r>
    </w:p>
    <w:p w:rsidR="00AE6FBF" w:rsidRPr="00E576C1" w:rsidRDefault="00754B64" w:rsidP="00EE1E2D">
      <w:pPr>
        <w:pStyle w:val="Header"/>
        <w:numPr>
          <w:ilvl w:val="0"/>
          <w:numId w:val="4"/>
        </w:numPr>
        <w:tabs>
          <w:tab w:val="clear" w:pos="4320"/>
          <w:tab w:val="clear" w:pos="8640"/>
          <w:tab w:val="center" w:pos="0"/>
          <w:tab w:val="right" w:pos="9072"/>
        </w:tabs>
        <w:spacing w:before="60" w:after="60" w:line="360" w:lineRule="auto"/>
        <w:jc w:val="both"/>
        <w:rPr>
          <w:rFonts w:ascii="Arial" w:hAnsi="Arial" w:cs="Arial"/>
          <w:b/>
          <w:lang w:val="ro-RO"/>
        </w:rPr>
      </w:pPr>
      <w:r w:rsidRPr="00E576C1">
        <w:rPr>
          <w:rFonts w:ascii="Arial" w:hAnsi="Arial" w:cs="Arial"/>
          <w:bCs/>
          <w:lang w:val="ro-RO"/>
        </w:rPr>
        <w:t>Identificarea financiară</w:t>
      </w:r>
      <w:r w:rsidR="00FF6650" w:rsidRPr="00E576C1">
        <w:rPr>
          <w:rFonts w:ascii="Arial" w:hAnsi="Arial" w:cs="Arial"/>
          <w:bCs/>
          <w:lang w:val="ro-RO"/>
        </w:rPr>
        <w:t xml:space="preserve">. </w:t>
      </w:r>
      <w:r w:rsidR="00FF6650" w:rsidRPr="00E576C1">
        <w:rPr>
          <w:rFonts w:ascii="Trebuchet MS" w:hAnsi="Trebuchet MS" w:cs="Arial"/>
          <w:bCs/>
          <w:lang w:val="ro-RO"/>
        </w:rPr>
        <w:t>In cazul proiectelor implementate in parteriat, identificarile financiare se vor prezenta pentru fiecare partener  pentru care sunt solicitate la decontare sume în cererea de plată</w:t>
      </w:r>
    </w:p>
    <w:p w:rsidR="00AE6FBF" w:rsidRPr="00E576C1" w:rsidRDefault="00754B64" w:rsidP="00EE1E2D">
      <w:pPr>
        <w:numPr>
          <w:ilvl w:val="0"/>
          <w:numId w:val="4"/>
        </w:numPr>
        <w:spacing w:line="360" w:lineRule="auto"/>
        <w:jc w:val="both"/>
        <w:rPr>
          <w:rFonts w:ascii="Arial" w:hAnsi="Arial" w:cs="Arial"/>
          <w:lang w:val="ro-RO"/>
        </w:rPr>
      </w:pPr>
      <w:r w:rsidRPr="00E576C1">
        <w:rPr>
          <w:rFonts w:ascii="Arial" w:hAnsi="Arial" w:cs="Arial"/>
          <w:lang w:val="ro-RO"/>
        </w:rPr>
        <w:t>Declaraţia pe propria răspundere privind corectitudinea sumelor reprezentând TVA înscrise în facturi, precum şi cu privire la respectarea obligaţiilor referitoare la TVA prevăzute de legislaţia în vigoare (anexă la prima cerere de plată/ rambursare);</w:t>
      </w:r>
    </w:p>
    <w:p w:rsidR="00AE6FBF" w:rsidRPr="00E576C1" w:rsidRDefault="00754B64" w:rsidP="00EE1E2D">
      <w:pPr>
        <w:pStyle w:val="Header"/>
        <w:numPr>
          <w:ilvl w:val="0"/>
          <w:numId w:val="4"/>
        </w:numPr>
        <w:tabs>
          <w:tab w:val="clear" w:pos="4320"/>
          <w:tab w:val="clear" w:pos="8640"/>
          <w:tab w:val="center" w:pos="0"/>
          <w:tab w:val="right" w:pos="9072"/>
        </w:tabs>
        <w:spacing w:before="60" w:after="60" w:line="360" w:lineRule="auto"/>
        <w:jc w:val="both"/>
        <w:rPr>
          <w:rFonts w:ascii="Arial" w:hAnsi="Arial" w:cs="Arial"/>
          <w:b/>
          <w:lang w:val="ro-RO"/>
        </w:rPr>
      </w:pPr>
      <w:r w:rsidRPr="00E576C1">
        <w:rPr>
          <w:rFonts w:ascii="Arial" w:hAnsi="Arial" w:cs="Arial"/>
          <w:lang w:val="ro-RO"/>
        </w:rPr>
        <w:t>Certificatul privind nedeductibilitatea TVA aferentă cheltuielilor cuprinse ȋn cererea de plată, emis de ANAF, conform procedurii aprobate prin ordin al ministrului finanţelor publice;</w:t>
      </w:r>
    </w:p>
    <w:p w:rsidR="00C31D42" w:rsidRPr="00E576C1" w:rsidRDefault="00C31D42" w:rsidP="00EE1E2D">
      <w:pPr>
        <w:numPr>
          <w:ilvl w:val="0"/>
          <w:numId w:val="4"/>
        </w:numPr>
        <w:tabs>
          <w:tab w:val="center" w:pos="0"/>
          <w:tab w:val="right" w:pos="9072"/>
        </w:tabs>
        <w:spacing w:before="60" w:after="60" w:line="360" w:lineRule="auto"/>
        <w:jc w:val="both"/>
        <w:rPr>
          <w:rFonts w:ascii="Arial" w:hAnsi="Arial" w:cs="Arial"/>
          <w:lang w:val="ro-RO"/>
        </w:rPr>
      </w:pPr>
      <w:proofErr w:type="spellStart"/>
      <w:r w:rsidRPr="00E576C1">
        <w:rPr>
          <w:rFonts w:ascii="Arial" w:hAnsi="Arial" w:cs="Arial"/>
          <w:lang w:val="en-GB"/>
        </w:rPr>
        <w:t>Documentele</w:t>
      </w:r>
      <w:proofErr w:type="spellEnd"/>
      <w:r w:rsidRPr="00E576C1">
        <w:rPr>
          <w:rFonts w:ascii="Arial" w:hAnsi="Arial" w:cs="Arial"/>
          <w:lang w:val="en-GB"/>
        </w:rPr>
        <w:t xml:space="preserve"> </w:t>
      </w:r>
      <w:proofErr w:type="spellStart"/>
      <w:r w:rsidRPr="00E576C1">
        <w:rPr>
          <w:rFonts w:ascii="Arial" w:hAnsi="Arial" w:cs="Arial"/>
          <w:lang w:val="en-GB"/>
        </w:rPr>
        <w:t>prevăzute</w:t>
      </w:r>
      <w:proofErr w:type="spellEnd"/>
      <w:r w:rsidRPr="00E576C1">
        <w:rPr>
          <w:rFonts w:ascii="Arial" w:hAnsi="Arial" w:cs="Arial"/>
          <w:lang w:val="en-GB"/>
        </w:rPr>
        <w:t xml:space="preserve"> de </w:t>
      </w:r>
      <w:r w:rsidR="00E7150D" w:rsidRPr="00E576C1">
        <w:rPr>
          <w:rFonts w:ascii="Arial" w:hAnsi="Arial" w:cs="Arial"/>
          <w:lang w:val="en-GB"/>
        </w:rPr>
        <w:t>Instrucțiunea AM POR nr. 42/2019</w:t>
      </w:r>
      <w:r w:rsidRPr="00E576C1">
        <w:rPr>
          <w:rFonts w:ascii="Arial" w:hAnsi="Arial" w:cs="Arial"/>
          <w:lang w:val="en-GB"/>
        </w:rPr>
        <w:t xml:space="preserve">: </w:t>
      </w:r>
      <w:proofErr w:type="spellStart"/>
      <w:r w:rsidRPr="00E576C1">
        <w:rPr>
          <w:rFonts w:ascii="Arial" w:hAnsi="Arial" w:cs="Arial"/>
          <w:lang w:val="en-GB"/>
        </w:rPr>
        <w:t>situatia</w:t>
      </w:r>
      <w:proofErr w:type="spellEnd"/>
      <w:r w:rsidRPr="00E576C1">
        <w:rPr>
          <w:rFonts w:ascii="Arial" w:hAnsi="Arial" w:cs="Arial"/>
          <w:lang w:val="en-GB"/>
        </w:rPr>
        <w:t xml:space="preserve"> </w:t>
      </w:r>
      <w:proofErr w:type="spellStart"/>
      <w:r w:rsidRPr="00E576C1">
        <w:rPr>
          <w:rFonts w:ascii="Arial" w:hAnsi="Arial" w:cs="Arial"/>
          <w:lang w:val="en-GB"/>
        </w:rPr>
        <w:t>achizitiilor</w:t>
      </w:r>
      <w:proofErr w:type="spellEnd"/>
      <w:r w:rsidRPr="00E576C1">
        <w:rPr>
          <w:rFonts w:ascii="Arial" w:hAnsi="Arial" w:cs="Arial"/>
          <w:lang w:val="en-GB"/>
        </w:rPr>
        <w:t xml:space="preserve">, </w:t>
      </w:r>
      <w:proofErr w:type="spellStart"/>
      <w:r w:rsidRPr="00E576C1">
        <w:rPr>
          <w:rFonts w:ascii="Arial" w:hAnsi="Arial" w:cs="Arial"/>
          <w:lang w:val="en-GB"/>
        </w:rPr>
        <w:t>notificare</w:t>
      </w:r>
      <w:proofErr w:type="spellEnd"/>
      <w:r w:rsidRPr="00E576C1">
        <w:rPr>
          <w:rFonts w:ascii="Arial" w:hAnsi="Arial" w:cs="Arial"/>
          <w:lang w:val="en-GB"/>
        </w:rPr>
        <w:t xml:space="preserve"> </w:t>
      </w:r>
      <w:proofErr w:type="spellStart"/>
      <w:r w:rsidRPr="00E576C1">
        <w:rPr>
          <w:rFonts w:ascii="Arial" w:hAnsi="Arial" w:cs="Arial"/>
          <w:lang w:val="en-GB"/>
        </w:rPr>
        <w:t>privind</w:t>
      </w:r>
      <w:proofErr w:type="spellEnd"/>
      <w:r w:rsidRPr="00E576C1">
        <w:rPr>
          <w:rFonts w:ascii="Arial" w:hAnsi="Arial" w:cs="Arial"/>
          <w:lang w:val="en-GB"/>
        </w:rPr>
        <w:t xml:space="preserve"> </w:t>
      </w:r>
      <w:proofErr w:type="spellStart"/>
      <w:r w:rsidRPr="00E576C1">
        <w:rPr>
          <w:rFonts w:ascii="Arial" w:hAnsi="Arial" w:cs="Arial"/>
          <w:lang w:val="en-GB"/>
        </w:rPr>
        <w:t>modificarea</w:t>
      </w:r>
      <w:proofErr w:type="spellEnd"/>
      <w:r w:rsidRPr="00E576C1">
        <w:rPr>
          <w:rFonts w:ascii="Arial" w:hAnsi="Arial" w:cs="Arial"/>
          <w:lang w:val="en-GB"/>
        </w:rPr>
        <w:t xml:space="preserve"> </w:t>
      </w:r>
      <w:proofErr w:type="spellStart"/>
      <w:r w:rsidRPr="00E576C1">
        <w:rPr>
          <w:rFonts w:ascii="Arial" w:hAnsi="Arial" w:cs="Arial"/>
          <w:lang w:val="en-GB"/>
        </w:rPr>
        <w:t>structurii</w:t>
      </w:r>
      <w:proofErr w:type="spellEnd"/>
      <w:r w:rsidRPr="00E576C1">
        <w:rPr>
          <w:rFonts w:ascii="Arial" w:hAnsi="Arial" w:cs="Arial"/>
          <w:lang w:val="en-GB"/>
        </w:rPr>
        <w:t xml:space="preserve"> </w:t>
      </w:r>
      <w:proofErr w:type="spellStart"/>
      <w:r w:rsidRPr="00E576C1">
        <w:rPr>
          <w:rFonts w:ascii="Arial" w:hAnsi="Arial" w:cs="Arial"/>
          <w:lang w:val="en-GB"/>
        </w:rPr>
        <w:t>personalului</w:t>
      </w:r>
      <w:proofErr w:type="spellEnd"/>
      <w:r w:rsidRPr="00E576C1">
        <w:rPr>
          <w:rFonts w:ascii="Arial" w:hAnsi="Arial" w:cs="Arial"/>
          <w:lang w:val="en-GB"/>
        </w:rPr>
        <w:t xml:space="preserve"> (</w:t>
      </w:r>
      <w:proofErr w:type="spellStart"/>
      <w:r w:rsidRPr="00E576C1">
        <w:rPr>
          <w:rFonts w:ascii="Arial" w:hAnsi="Arial" w:cs="Arial"/>
          <w:lang w:val="en-GB"/>
        </w:rPr>
        <w:t>pentru</w:t>
      </w:r>
      <w:proofErr w:type="spellEnd"/>
      <w:r w:rsidRPr="00E576C1">
        <w:rPr>
          <w:rFonts w:ascii="Arial" w:hAnsi="Arial" w:cs="Arial"/>
          <w:lang w:val="en-GB"/>
        </w:rPr>
        <w:t xml:space="preserve"> </w:t>
      </w:r>
      <w:proofErr w:type="spellStart"/>
      <w:r w:rsidRPr="00E576C1">
        <w:rPr>
          <w:rFonts w:ascii="Arial" w:hAnsi="Arial" w:cs="Arial"/>
          <w:lang w:val="en-GB"/>
        </w:rPr>
        <w:t>beneficiarii</w:t>
      </w:r>
      <w:proofErr w:type="spellEnd"/>
      <w:r w:rsidRPr="00E576C1">
        <w:rPr>
          <w:rFonts w:ascii="Arial" w:hAnsi="Arial" w:cs="Arial"/>
          <w:lang w:val="en-GB"/>
        </w:rPr>
        <w:t xml:space="preserve"> </w:t>
      </w:r>
      <w:proofErr w:type="spellStart"/>
      <w:r w:rsidRPr="00E576C1">
        <w:rPr>
          <w:rFonts w:ascii="Arial" w:hAnsi="Arial" w:cs="Arial"/>
          <w:lang w:val="en-GB"/>
        </w:rPr>
        <w:t>publici</w:t>
      </w:r>
      <w:proofErr w:type="spellEnd"/>
      <w:r w:rsidRPr="00E576C1">
        <w:rPr>
          <w:rFonts w:ascii="Arial" w:hAnsi="Arial" w:cs="Arial"/>
          <w:lang w:val="en-GB"/>
        </w:rPr>
        <w:t xml:space="preserve">), </w:t>
      </w:r>
      <w:proofErr w:type="spellStart"/>
      <w:r w:rsidRPr="00E576C1">
        <w:rPr>
          <w:rFonts w:ascii="Arial" w:hAnsi="Arial" w:cs="Arial"/>
          <w:lang w:val="en-GB"/>
        </w:rPr>
        <w:t>declaratia</w:t>
      </w:r>
      <w:proofErr w:type="spellEnd"/>
      <w:r w:rsidRPr="00E576C1">
        <w:rPr>
          <w:rFonts w:ascii="Arial" w:hAnsi="Arial" w:cs="Arial"/>
          <w:lang w:val="en-GB"/>
        </w:rPr>
        <w:t xml:space="preserve"> </w:t>
      </w:r>
      <w:proofErr w:type="spellStart"/>
      <w:r w:rsidRPr="00E576C1">
        <w:rPr>
          <w:rFonts w:ascii="Arial" w:hAnsi="Arial" w:cs="Arial"/>
          <w:lang w:val="en-GB"/>
        </w:rPr>
        <w:t>privind</w:t>
      </w:r>
      <w:proofErr w:type="spellEnd"/>
      <w:r w:rsidRPr="00E576C1">
        <w:rPr>
          <w:rFonts w:ascii="Arial" w:hAnsi="Arial" w:cs="Arial"/>
          <w:lang w:val="en-GB"/>
        </w:rPr>
        <w:t xml:space="preserve"> </w:t>
      </w:r>
      <w:proofErr w:type="spellStart"/>
      <w:r w:rsidRPr="00E576C1">
        <w:rPr>
          <w:rFonts w:ascii="Arial" w:hAnsi="Arial" w:cs="Arial"/>
          <w:lang w:val="en-GB"/>
        </w:rPr>
        <w:t>evitarea</w:t>
      </w:r>
      <w:proofErr w:type="spellEnd"/>
      <w:r w:rsidRPr="00E576C1">
        <w:rPr>
          <w:rFonts w:ascii="Arial" w:hAnsi="Arial" w:cs="Arial"/>
          <w:lang w:val="en-GB"/>
        </w:rPr>
        <w:t xml:space="preserve"> </w:t>
      </w:r>
      <w:proofErr w:type="spellStart"/>
      <w:r w:rsidRPr="00E576C1">
        <w:rPr>
          <w:rFonts w:ascii="Arial" w:hAnsi="Arial" w:cs="Arial"/>
          <w:lang w:val="en-GB"/>
        </w:rPr>
        <w:t>conflictului</w:t>
      </w:r>
      <w:proofErr w:type="spellEnd"/>
      <w:r w:rsidRPr="00E576C1">
        <w:rPr>
          <w:rFonts w:ascii="Arial" w:hAnsi="Arial" w:cs="Arial"/>
          <w:lang w:val="en-GB"/>
        </w:rPr>
        <w:t xml:space="preserve"> de </w:t>
      </w:r>
      <w:proofErr w:type="spellStart"/>
      <w:r w:rsidRPr="00E576C1">
        <w:rPr>
          <w:rFonts w:ascii="Arial" w:hAnsi="Arial" w:cs="Arial"/>
          <w:lang w:val="en-GB"/>
        </w:rPr>
        <w:t>interese</w:t>
      </w:r>
      <w:proofErr w:type="spellEnd"/>
      <w:r w:rsidR="0032416F" w:rsidRPr="00E576C1">
        <w:rPr>
          <w:rFonts w:ascii="Arial" w:hAnsi="Arial" w:cs="Arial"/>
          <w:lang w:val="en-GB"/>
        </w:rPr>
        <w:t>;</w:t>
      </w:r>
    </w:p>
    <w:p w:rsidR="00AE6FBF" w:rsidRPr="00E576C1" w:rsidRDefault="00754B64" w:rsidP="00EE1E2D">
      <w:pPr>
        <w:pStyle w:val="Header"/>
        <w:numPr>
          <w:ilvl w:val="0"/>
          <w:numId w:val="4"/>
        </w:numPr>
        <w:tabs>
          <w:tab w:val="clear" w:pos="4320"/>
          <w:tab w:val="clear" w:pos="8640"/>
          <w:tab w:val="center" w:pos="0"/>
          <w:tab w:val="right" w:pos="9072"/>
        </w:tabs>
        <w:spacing w:before="60" w:after="60" w:line="360" w:lineRule="auto"/>
        <w:jc w:val="both"/>
        <w:rPr>
          <w:rFonts w:ascii="Arial" w:hAnsi="Arial" w:cs="Arial"/>
          <w:b/>
          <w:lang w:val="ro-RO"/>
        </w:rPr>
      </w:pPr>
      <w:r w:rsidRPr="00E576C1">
        <w:rPr>
          <w:rFonts w:ascii="Arial" w:hAnsi="Arial" w:cs="Arial"/>
          <w:lang w:val="ro-RO"/>
        </w:rPr>
        <w:t>Documente justificative privind cheltuielile solicitate la decontare, astfel:</w:t>
      </w:r>
    </w:p>
    <w:p w:rsidR="00AE6FBF" w:rsidRPr="00E576C1" w:rsidRDefault="00754B64" w:rsidP="00EE1E2D">
      <w:pPr>
        <w:pStyle w:val="Header"/>
        <w:tabs>
          <w:tab w:val="clear" w:pos="4320"/>
          <w:tab w:val="clear" w:pos="8640"/>
          <w:tab w:val="right" w:pos="9072"/>
        </w:tabs>
        <w:spacing w:before="60" w:after="60" w:line="360" w:lineRule="auto"/>
        <w:ind w:left="993"/>
        <w:jc w:val="both"/>
        <w:rPr>
          <w:rFonts w:ascii="Arial" w:hAnsi="Arial" w:cs="Arial"/>
          <w:b/>
        </w:rPr>
      </w:pPr>
      <w:r w:rsidRPr="00E576C1">
        <w:rPr>
          <w:rFonts w:ascii="Arial" w:hAnsi="Arial" w:cs="Arial"/>
          <w:b/>
          <w:lang w:val="ro-RO"/>
        </w:rPr>
        <w:t>a. Pentru contractele de lucrări:</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contractul încheiat de beneficiar şi actele adiţionale pentru care se solicită decontare în cadrul cererii de plată curentă;</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facturil</w:t>
      </w:r>
      <w:r w:rsidR="003C04B8" w:rsidRPr="00E576C1">
        <w:rPr>
          <w:rFonts w:ascii="Arial" w:hAnsi="Arial" w:cs="Arial"/>
          <w:lang w:val="ro-RO"/>
        </w:rPr>
        <w:t>e</w:t>
      </w:r>
      <w:r w:rsidRPr="00E576C1">
        <w:rPr>
          <w:rFonts w:ascii="Arial" w:hAnsi="Arial" w:cs="Arial"/>
          <w:lang w:val="ro-RO"/>
        </w:rPr>
        <w:t xml:space="preserve">; </w:t>
      </w:r>
      <w:r w:rsidRPr="00E576C1">
        <w:rPr>
          <w:rFonts w:ascii="Arial" w:hAnsi="Arial" w:cs="Arial"/>
          <w:b/>
          <w:lang w:val="ro-RO"/>
        </w:rPr>
        <w:t>Beneficiarul va solicita la decontare facturi separate pentru cheltuielile decontate în baza contractului de bază şi separat facturi decontate în baza actelor adiţionale</w:t>
      </w:r>
      <w:r w:rsidR="00373FCA" w:rsidRPr="00E576C1">
        <w:rPr>
          <w:rFonts w:ascii="Arial" w:hAnsi="Arial" w:cs="Arial"/>
        </w:rPr>
        <w:t xml:space="preserve"> </w:t>
      </w:r>
      <w:r w:rsidR="00373FCA" w:rsidRPr="00E576C1">
        <w:rPr>
          <w:rFonts w:ascii="Arial" w:hAnsi="Arial" w:cs="Arial"/>
          <w:b/>
          <w:lang w:val="ro-RO"/>
        </w:rPr>
        <w:t>prin care este majorată valoarea contractului de bază ca urmare a modificării listelor de cantități sau poziții distincte în cadrul aceleași facturi</w:t>
      </w:r>
      <w:r w:rsidRPr="00E576C1">
        <w:rPr>
          <w:rFonts w:ascii="Arial" w:hAnsi="Arial" w:cs="Arial"/>
          <w:lang w:val="ro-RO"/>
        </w:rPr>
        <w:t>;</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situaţiile de lucrări pentru lucrările executate aferente fiecărei facturi</w:t>
      </w:r>
      <w:bookmarkStart w:id="1" w:name="_Hlk483212778"/>
      <w:r w:rsidRPr="00E576C1">
        <w:rPr>
          <w:rFonts w:ascii="Arial" w:hAnsi="Arial" w:cs="Arial"/>
          <w:lang w:val="ro-RO"/>
        </w:rPr>
        <w:t>, semnate de beneficiar, constructor şi diriginte de şantier;</w:t>
      </w:r>
      <w:bookmarkEnd w:id="1"/>
    </w:p>
    <w:p w:rsidR="00AE6FBF" w:rsidRPr="00E576C1" w:rsidRDefault="0042798E" w:rsidP="00EE1E2D">
      <w:pPr>
        <w:numPr>
          <w:ilvl w:val="0"/>
          <w:numId w:val="5"/>
        </w:numPr>
        <w:spacing w:line="360" w:lineRule="auto"/>
        <w:jc w:val="both"/>
        <w:rPr>
          <w:rFonts w:ascii="Arial" w:hAnsi="Arial" w:cs="Arial"/>
          <w:b/>
          <w:lang w:val="ro-RO"/>
        </w:rPr>
      </w:pPr>
      <w:r w:rsidRPr="00E576C1">
        <w:rPr>
          <w:rFonts w:ascii="Arial" w:hAnsi="Arial" w:cs="Arial"/>
          <w:lang w:val="en-GB"/>
        </w:rPr>
        <w:t>u</w:t>
      </w:r>
      <w:r w:rsidR="00754B64" w:rsidRPr="00E576C1">
        <w:rPr>
          <w:rFonts w:ascii="Arial" w:hAnsi="Arial" w:cs="Arial"/>
          <w:lang w:val="en-GB"/>
        </w:rPr>
        <w:t xml:space="preserve">n document </w:t>
      </w:r>
      <w:proofErr w:type="spellStart"/>
      <w:r w:rsidR="00754B64" w:rsidRPr="00E576C1">
        <w:rPr>
          <w:rFonts w:ascii="Arial" w:hAnsi="Arial" w:cs="Arial"/>
          <w:lang w:val="en-GB"/>
        </w:rPr>
        <w:t>asumat</w:t>
      </w:r>
      <w:proofErr w:type="spellEnd"/>
      <w:r w:rsidR="00754B64" w:rsidRPr="00E576C1">
        <w:rPr>
          <w:rFonts w:ascii="Arial" w:hAnsi="Arial" w:cs="Arial"/>
          <w:lang w:val="en-GB"/>
        </w:rPr>
        <w:t xml:space="preserve"> de  </w:t>
      </w:r>
      <w:proofErr w:type="spellStart"/>
      <w:r w:rsidR="00754B64" w:rsidRPr="00E576C1">
        <w:rPr>
          <w:rFonts w:ascii="Arial" w:hAnsi="Arial" w:cs="Arial"/>
          <w:lang w:val="en-GB"/>
        </w:rPr>
        <w:t>beneficiar</w:t>
      </w:r>
      <w:proofErr w:type="spellEnd"/>
      <w:r w:rsidR="00754B64" w:rsidRPr="00E576C1">
        <w:rPr>
          <w:rFonts w:ascii="Arial" w:hAnsi="Arial" w:cs="Arial"/>
          <w:lang w:val="en-GB"/>
        </w:rPr>
        <w:t xml:space="preserve">  din care </w:t>
      </w:r>
      <w:proofErr w:type="spellStart"/>
      <w:r w:rsidR="00754B64" w:rsidRPr="00E576C1">
        <w:rPr>
          <w:rFonts w:ascii="Arial" w:hAnsi="Arial" w:cs="Arial"/>
          <w:lang w:val="en-GB"/>
        </w:rPr>
        <w:t>sa</w:t>
      </w:r>
      <w:proofErr w:type="spellEnd"/>
      <w:r w:rsidR="00754B64" w:rsidRPr="00E576C1">
        <w:rPr>
          <w:rFonts w:ascii="Arial" w:hAnsi="Arial" w:cs="Arial"/>
          <w:lang w:val="en-GB"/>
        </w:rPr>
        <w:t xml:space="preserve"> </w:t>
      </w:r>
      <w:proofErr w:type="spellStart"/>
      <w:r w:rsidR="00754B64" w:rsidRPr="00E576C1">
        <w:rPr>
          <w:rFonts w:ascii="Arial" w:hAnsi="Arial" w:cs="Arial"/>
          <w:lang w:val="en-GB"/>
        </w:rPr>
        <w:t>rezulte</w:t>
      </w:r>
      <w:proofErr w:type="spellEnd"/>
      <w:r w:rsidR="00754B64" w:rsidRPr="00E576C1">
        <w:rPr>
          <w:rFonts w:ascii="Arial" w:hAnsi="Arial" w:cs="Arial"/>
          <w:lang w:val="en-GB"/>
        </w:rPr>
        <w:t xml:space="preserve"> </w:t>
      </w:r>
      <w:proofErr w:type="spellStart"/>
      <w:r w:rsidR="00754B64" w:rsidRPr="00E576C1">
        <w:rPr>
          <w:rFonts w:ascii="Arial" w:hAnsi="Arial" w:cs="Arial"/>
          <w:lang w:val="en-GB"/>
        </w:rPr>
        <w:t>numarul</w:t>
      </w:r>
      <w:proofErr w:type="spellEnd"/>
      <w:r w:rsidR="00754B64" w:rsidRPr="00E576C1">
        <w:rPr>
          <w:rFonts w:ascii="Arial" w:hAnsi="Arial" w:cs="Arial"/>
          <w:lang w:val="en-GB"/>
        </w:rPr>
        <w:t xml:space="preserve"> total de </w:t>
      </w:r>
      <w:proofErr w:type="spellStart"/>
      <w:r w:rsidR="00754B64" w:rsidRPr="00E576C1">
        <w:rPr>
          <w:rFonts w:ascii="Arial" w:hAnsi="Arial" w:cs="Arial"/>
          <w:lang w:val="en-GB"/>
        </w:rPr>
        <w:t>articole</w:t>
      </w:r>
      <w:proofErr w:type="spellEnd"/>
      <w:r w:rsidR="00754B64" w:rsidRPr="00E576C1">
        <w:rPr>
          <w:rFonts w:ascii="Arial" w:hAnsi="Arial" w:cs="Arial"/>
          <w:lang w:val="en-GB"/>
        </w:rPr>
        <w:t xml:space="preserve"> de </w:t>
      </w:r>
      <w:proofErr w:type="spellStart"/>
      <w:r w:rsidR="00754B64" w:rsidRPr="00E576C1">
        <w:rPr>
          <w:rFonts w:ascii="Arial" w:hAnsi="Arial" w:cs="Arial"/>
          <w:lang w:val="en-GB"/>
        </w:rPr>
        <w:t>deviz</w:t>
      </w:r>
      <w:proofErr w:type="spellEnd"/>
      <w:r w:rsidR="00754B64" w:rsidRPr="00E576C1">
        <w:rPr>
          <w:rFonts w:ascii="Arial" w:hAnsi="Arial" w:cs="Arial"/>
          <w:lang w:val="en-GB"/>
        </w:rPr>
        <w:t xml:space="preserve"> </w:t>
      </w:r>
      <w:proofErr w:type="spellStart"/>
      <w:r w:rsidR="00754B64" w:rsidRPr="00E576C1">
        <w:rPr>
          <w:rFonts w:ascii="Arial" w:hAnsi="Arial" w:cs="Arial"/>
          <w:lang w:val="en-GB"/>
        </w:rPr>
        <w:t>solicitate</w:t>
      </w:r>
      <w:proofErr w:type="spellEnd"/>
      <w:r w:rsidR="00754B64" w:rsidRPr="00E576C1">
        <w:rPr>
          <w:rFonts w:ascii="Arial" w:hAnsi="Arial" w:cs="Arial"/>
          <w:lang w:val="en-GB"/>
        </w:rPr>
        <w:t xml:space="preserve"> la </w:t>
      </w:r>
      <w:proofErr w:type="spellStart"/>
      <w:r w:rsidR="00754B64" w:rsidRPr="00E576C1">
        <w:rPr>
          <w:rFonts w:ascii="Arial" w:hAnsi="Arial" w:cs="Arial"/>
          <w:lang w:val="en-GB"/>
        </w:rPr>
        <w:t>decontare</w:t>
      </w:r>
      <w:proofErr w:type="spellEnd"/>
      <w:r w:rsidR="00754B64" w:rsidRPr="00E576C1">
        <w:rPr>
          <w:rFonts w:ascii="Arial" w:hAnsi="Arial" w:cs="Arial"/>
          <w:lang w:val="en-GB"/>
        </w:rPr>
        <w:t xml:space="preserve"> in </w:t>
      </w:r>
      <w:proofErr w:type="spellStart"/>
      <w:r w:rsidR="00754B64" w:rsidRPr="00E576C1">
        <w:rPr>
          <w:rFonts w:ascii="Arial" w:hAnsi="Arial" w:cs="Arial"/>
          <w:lang w:val="en-GB"/>
        </w:rPr>
        <w:t>cererea</w:t>
      </w:r>
      <w:proofErr w:type="spellEnd"/>
      <w:r w:rsidR="00754B64" w:rsidRPr="00E576C1">
        <w:rPr>
          <w:rFonts w:ascii="Arial" w:hAnsi="Arial" w:cs="Arial"/>
          <w:lang w:val="en-GB"/>
        </w:rPr>
        <w:t xml:space="preserve"> </w:t>
      </w:r>
      <w:proofErr w:type="spellStart"/>
      <w:r w:rsidR="00754B64" w:rsidRPr="00E576C1">
        <w:rPr>
          <w:rFonts w:ascii="Arial" w:hAnsi="Arial" w:cs="Arial"/>
          <w:lang w:val="en-GB"/>
        </w:rPr>
        <w:t>curenta</w:t>
      </w:r>
      <w:proofErr w:type="spellEnd"/>
      <w:r w:rsidR="0032416F" w:rsidRPr="00E576C1">
        <w:rPr>
          <w:rFonts w:ascii="Arial" w:hAnsi="Arial" w:cs="Arial"/>
          <w:lang w:val="en-GB"/>
        </w:rPr>
        <w:t>;</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lastRenderedPageBreak/>
        <w:t xml:space="preserve">autorizaţia de construire </w:t>
      </w:r>
      <w:bookmarkStart w:id="2" w:name="_Hlk483829729"/>
      <w:r w:rsidRPr="00E576C1">
        <w:rPr>
          <w:rFonts w:ascii="Arial" w:hAnsi="Arial" w:cs="Arial"/>
          <w:lang w:val="ro-RO"/>
        </w:rPr>
        <w:t>(se ataşează la prima cerere de plată/ rambursare în care se decontează lucrări)</w:t>
      </w:r>
      <w:bookmarkEnd w:id="2"/>
      <w:r w:rsidRPr="00E576C1">
        <w:rPr>
          <w:rFonts w:ascii="Arial" w:hAnsi="Arial" w:cs="Arial"/>
          <w:lang w:val="ro-RO"/>
        </w:rPr>
        <w:t>;</w:t>
      </w:r>
    </w:p>
    <w:p w:rsidR="00AE6FBF" w:rsidRPr="00E576C1" w:rsidRDefault="003C04B8" w:rsidP="00EE1E2D">
      <w:pPr>
        <w:numPr>
          <w:ilvl w:val="0"/>
          <w:numId w:val="5"/>
        </w:numPr>
        <w:spacing w:line="360" w:lineRule="auto"/>
        <w:jc w:val="both"/>
        <w:rPr>
          <w:rFonts w:ascii="Arial" w:hAnsi="Arial" w:cs="Arial"/>
          <w:lang w:val="ro-RO"/>
        </w:rPr>
      </w:pPr>
      <w:r w:rsidRPr="00E576C1">
        <w:rPr>
          <w:rFonts w:ascii="Arial" w:hAnsi="Arial" w:cs="Arial"/>
          <w:lang w:val="ro-RO"/>
        </w:rPr>
        <w:t>g</w:t>
      </w:r>
      <w:r w:rsidR="00754B64" w:rsidRPr="00E576C1">
        <w:rPr>
          <w:rFonts w:ascii="Arial" w:hAnsi="Arial" w:cs="Arial"/>
          <w:lang w:val="ro-RO"/>
        </w:rPr>
        <w:t>aranţia de avans (dacă este cazul);</w:t>
      </w:r>
    </w:p>
    <w:p w:rsidR="00AE6FBF" w:rsidRPr="00E576C1" w:rsidRDefault="003C04B8" w:rsidP="00EE1E2D">
      <w:pPr>
        <w:numPr>
          <w:ilvl w:val="0"/>
          <w:numId w:val="5"/>
        </w:numPr>
        <w:spacing w:line="360" w:lineRule="auto"/>
        <w:jc w:val="both"/>
        <w:rPr>
          <w:rFonts w:ascii="Arial" w:hAnsi="Arial" w:cs="Arial"/>
          <w:lang w:val="ro-RO"/>
        </w:rPr>
      </w:pPr>
      <w:r w:rsidRPr="00E576C1">
        <w:rPr>
          <w:rFonts w:ascii="Arial" w:hAnsi="Arial" w:cs="Arial"/>
          <w:lang w:val="ro-RO"/>
        </w:rPr>
        <w:t>g</w:t>
      </w:r>
      <w:r w:rsidR="00754B64" w:rsidRPr="00E576C1">
        <w:rPr>
          <w:rFonts w:ascii="Arial" w:hAnsi="Arial" w:cs="Arial"/>
          <w:lang w:val="ro-RO"/>
        </w:rPr>
        <w:t>aranţia de bună execuţie pentru lucrări;</w:t>
      </w:r>
    </w:p>
    <w:p w:rsidR="00AE6FBF" w:rsidRPr="00E576C1" w:rsidRDefault="003C04B8" w:rsidP="00EE1E2D">
      <w:pPr>
        <w:numPr>
          <w:ilvl w:val="0"/>
          <w:numId w:val="5"/>
        </w:numPr>
        <w:spacing w:line="360" w:lineRule="auto"/>
        <w:jc w:val="both"/>
        <w:rPr>
          <w:rFonts w:ascii="Arial" w:hAnsi="Arial" w:cs="Arial"/>
          <w:lang w:val="ro-RO"/>
        </w:rPr>
      </w:pPr>
      <w:r w:rsidRPr="00E576C1">
        <w:rPr>
          <w:rFonts w:ascii="Arial" w:hAnsi="Arial" w:cs="Arial"/>
          <w:lang w:val="ro-RO"/>
        </w:rPr>
        <w:t>o</w:t>
      </w:r>
      <w:r w:rsidR="00754B64" w:rsidRPr="00E576C1">
        <w:rPr>
          <w:rFonts w:ascii="Arial" w:hAnsi="Arial" w:cs="Arial"/>
          <w:lang w:val="ro-RO"/>
        </w:rPr>
        <w:t>rdinul de ȋncepere a lucrărilor (se ataşează la prima cerere de plată/ rambursare în care se decontează lucrări);</w:t>
      </w:r>
    </w:p>
    <w:p w:rsidR="00AE6FBF" w:rsidRPr="00E576C1" w:rsidRDefault="003C04B8" w:rsidP="00EE1E2D">
      <w:pPr>
        <w:numPr>
          <w:ilvl w:val="0"/>
          <w:numId w:val="5"/>
        </w:numPr>
        <w:spacing w:line="360" w:lineRule="auto"/>
        <w:jc w:val="both"/>
        <w:rPr>
          <w:rFonts w:ascii="Arial" w:hAnsi="Arial" w:cs="Arial"/>
          <w:lang w:val="ro-RO"/>
        </w:rPr>
      </w:pPr>
      <w:r w:rsidRPr="00E576C1">
        <w:rPr>
          <w:rFonts w:ascii="Arial" w:hAnsi="Arial" w:cs="Arial"/>
          <w:lang w:val="en-GB"/>
        </w:rPr>
        <w:t>c</w:t>
      </w:r>
      <w:r w:rsidR="00754B64" w:rsidRPr="00E576C1">
        <w:rPr>
          <w:rFonts w:ascii="Arial" w:hAnsi="Arial" w:cs="Arial"/>
          <w:lang w:val="ro-RO"/>
        </w:rPr>
        <w:t xml:space="preserve">omunicarea </w:t>
      </w:r>
      <w:r w:rsidR="00EE1E2D" w:rsidRPr="00E576C1">
        <w:rPr>
          <w:rFonts w:ascii="Arial" w:hAnsi="Arial" w:cs="Arial"/>
          <w:lang w:val="ro-RO"/>
        </w:rPr>
        <w:t>către ISC și către emitentul autorizației de construire</w:t>
      </w:r>
      <w:r w:rsidR="00EE1E2D" w:rsidRPr="00E576C1">
        <w:rPr>
          <w:rFonts w:ascii="Arial" w:hAnsi="Arial" w:cs="Arial"/>
          <w:lang w:val="ro-RO"/>
        </w:rPr>
        <w:t xml:space="preserve"> </w:t>
      </w:r>
      <w:r w:rsidR="00754B64" w:rsidRPr="00E576C1">
        <w:rPr>
          <w:rFonts w:ascii="Arial" w:hAnsi="Arial" w:cs="Arial"/>
          <w:lang w:val="ro-RO"/>
        </w:rPr>
        <w:t>privind începerea execuţiei lucrărilor (se ataşează la prima cerere de plată/ rambursare în care se decontează lucrări);</w:t>
      </w:r>
    </w:p>
    <w:p w:rsidR="00AE6FBF" w:rsidRPr="00E576C1" w:rsidRDefault="003C04B8" w:rsidP="00FF6650">
      <w:pPr>
        <w:pStyle w:val="ListParagraph"/>
        <w:numPr>
          <w:ilvl w:val="0"/>
          <w:numId w:val="5"/>
        </w:numPr>
        <w:spacing w:line="360" w:lineRule="auto"/>
        <w:jc w:val="both"/>
        <w:rPr>
          <w:rFonts w:ascii="Arial" w:hAnsi="Arial" w:cs="Arial"/>
          <w:lang w:val="ro-RO"/>
        </w:rPr>
      </w:pPr>
      <w:r w:rsidRPr="00E576C1">
        <w:rPr>
          <w:rFonts w:ascii="Arial" w:hAnsi="Arial" w:cs="Arial"/>
          <w:lang w:val="ro-RO"/>
        </w:rPr>
        <w:t>p</w:t>
      </w:r>
      <w:r w:rsidR="00754B64" w:rsidRPr="00E576C1">
        <w:rPr>
          <w:rFonts w:ascii="Arial" w:hAnsi="Arial" w:cs="Arial"/>
          <w:lang w:val="ro-RO"/>
        </w:rPr>
        <w:t xml:space="preserve">rogramul de urmărire şi control al calităţii lucrărilor şi </w:t>
      </w:r>
      <w:r w:rsidR="00EE1E2D" w:rsidRPr="00E576C1">
        <w:rPr>
          <w:rFonts w:ascii="Arial" w:hAnsi="Arial" w:cs="Arial"/>
          <w:lang w:val="ro-RO"/>
        </w:rPr>
        <w:t>a</w:t>
      </w:r>
      <w:r w:rsidR="00754B64" w:rsidRPr="00E576C1">
        <w:rPr>
          <w:rFonts w:ascii="Arial" w:hAnsi="Arial" w:cs="Arial"/>
          <w:lang w:val="ro-RO"/>
        </w:rPr>
        <w:t>vizul ISC</w:t>
      </w:r>
      <w:r w:rsidR="00E7150D" w:rsidRPr="00E576C1">
        <w:rPr>
          <w:rFonts w:ascii="Arial" w:hAnsi="Arial" w:cs="Arial"/>
          <w:lang w:val="ro-RO"/>
        </w:rPr>
        <w:t xml:space="preserve"> (se ataşează la prima cerere de plată/ rambursare în care se decontează lucrări)</w:t>
      </w:r>
      <w:r w:rsidR="00754B64" w:rsidRPr="00E576C1">
        <w:rPr>
          <w:rFonts w:ascii="Arial" w:hAnsi="Arial" w:cs="Arial"/>
          <w:lang w:val="ro-RO"/>
        </w:rPr>
        <w:t>;</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procesel</w:t>
      </w:r>
      <w:r w:rsidR="003C04B8" w:rsidRPr="00E576C1">
        <w:rPr>
          <w:rFonts w:ascii="Arial" w:hAnsi="Arial" w:cs="Arial"/>
          <w:lang w:val="ro-RO"/>
        </w:rPr>
        <w:t>e</w:t>
      </w:r>
      <w:r w:rsidRPr="00E576C1">
        <w:rPr>
          <w:rFonts w:ascii="Arial" w:hAnsi="Arial" w:cs="Arial"/>
          <w:lang w:val="ro-RO"/>
        </w:rPr>
        <w:t xml:space="preserve"> verbale </w:t>
      </w:r>
      <w:r w:rsidR="00B45809" w:rsidRPr="00E576C1">
        <w:rPr>
          <w:rFonts w:ascii="Arial" w:hAnsi="Arial" w:cs="Arial"/>
          <w:lang w:val="ro-RO"/>
        </w:rPr>
        <w:t xml:space="preserve">de recepție </w:t>
      </w:r>
      <w:r w:rsidRPr="00E576C1">
        <w:rPr>
          <w:rFonts w:ascii="Arial" w:hAnsi="Arial" w:cs="Arial"/>
          <w:lang w:val="ro-RO"/>
        </w:rPr>
        <w:t>pe faze determinante;</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procesel</w:t>
      </w:r>
      <w:r w:rsidR="003C04B8" w:rsidRPr="00E576C1">
        <w:rPr>
          <w:rFonts w:ascii="Arial" w:hAnsi="Arial" w:cs="Arial"/>
          <w:lang w:val="ro-RO"/>
        </w:rPr>
        <w:t>e</w:t>
      </w:r>
      <w:r w:rsidRPr="00E576C1">
        <w:rPr>
          <w:rFonts w:ascii="Arial" w:hAnsi="Arial" w:cs="Arial"/>
          <w:lang w:val="ro-RO"/>
        </w:rPr>
        <w:t>-verbale de recepţie parţială, care să ateste stadiul fizic de execuţie, la solicitarea investitorului şi cu participarea obligatorie a reprezentanţilor Inspectoratului de Stat în Construcţii în cazul investiţiilor finanţate din fonduri publice (conf. Legii nr.50/1991) (dacă este cazul);</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procesele verbale de recepţie la terminarea lucrărilor</w:t>
      </w:r>
      <w:r w:rsidRPr="00E576C1">
        <w:rPr>
          <w:rFonts w:ascii="Arial" w:hAnsi="Arial" w:cs="Arial"/>
        </w:rPr>
        <w:t xml:space="preserve"> </w:t>
      </w:r>
      <w:r w:rsidRPr="00E576C1">
        <w:rPr>
          <w:rFonts w:ascii="Arial" w:hAnsi="Arial" w:cs="Arial"/>
          <w:lang w:val="ro-RO"/>
        </w:rPr>
        <w:t>cu participarea obligatorie a reprezentanţilor Inspectoratului de Stat în Construcţii în cazul investiţiilor finanţate din fonduri publice (conf. Legii nr.50/1991);</w:t>
      </w:r>
    </w:p>
    <w:p w:rsidR="00AE6FBF" w:rsidRPr="00E576C1" w:rsidRDefault="00754B64" w:rsidP="00EE1E2D">
      <w:pPr>
        <w:numPr>
          <w:ilvl w:val="0"/>
          <w:numId w:val="5"/>
        </w:numPr>
        <w:tabs>
          <w:tab w:val="left" w:pos="2116"/>
        </w:tabs>
        <w:spacing w:line="360" w:lineRule="auto"/>
        <w:jc w:val="both"/>
        <w:rPr>
          <w:rFonts w:ascii="Arial" w:hAnsi="Arial" w:cs="Arial"/>
          <w:lang w:val="ro-RO"/>
        </w:rPr>
      </w:pPr>
      <w:r w:rsidRPr="00E576C1">
        <w:rPr>
          <w:rFonts w:ascii="Arial" w:hAnsi="Arial" w:cs="Arial"/>
          <w:lang w:val="ro-RO"/>
        </w:rPr>
        <w:t>certificat de performanţă energetică</w:t>
      </w:r>
      <w:r w:rsidR="00B45809" w:rsidRPr="00E576C1">
        <w:rPr>
          <w:rFonts w:ascii="Arial" w:hAnsi="Arial" w:cs="Arial"/>
          <w:lang w:val="ro-RO"/>
        </w:rPr>
        <w:t xml:space="preserve"> (la cererea de plată finală)</w:t>
      </w:r>
      <w:r w:rsidRPr="00E576C1">
        <w:rPr>
          <w:rFonts w:ascii="Arial" w:hAnsi="Arial" w:cs="Arial"/>
          <w:lang w:val="ro-RO"/>
        </w:rPr>
        <w:t>;</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ordinel</w:t>
      </w:r>
      <w:r w:rsidR="00B45809" w:rsidRPr="00E576C1">
        <w:rPr>
          <w:rFonts w:ascii="Arial" w:hAnsi="Arial" w:cs="Arial"/>
          <w:lang w:val="ro-RO"/>
        </w:rPr>
        <w:t>e</w:t>
      </w:r>
      <w:r w:rsidRPr="00E576C1">
        <w:rPr>
          <w:rFonts w:ascii="Arial" w:hAnsi="Arial" w:cs="Arial"/>
          <w:lang w:val="ro-RO"/>
        </w:rPr>
        <w:t xml:space="preserve"> de sistare şi de reîncepere a lucrărilor;</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centralizatorul financiar al situaţiilor de lucrări cu devizele pe obiect ofertate;</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notel</w:t>
      </w:r>
      <w:r w:rsidR="0042798E" w:rsidRPr="00E576C1">
        <w:rPr>
          <w:rFonts w:ascii="Arial" w:hAnsi="Arial" w:cs="Arial"/>
          <w:lang w:val="ro-RO"/>
        </w:rPr>
        <w:t>e</w:t>
      </w:r>
      <w:r w:rsidRPr="00E576C1">
        <w:rPr>
          <w:rFonts w:ascii="Arial" w:hAnsi="Arial" w:cs="Arial"/>
          <w:lang w:val="ro-RO"/>
        </w:rPr>
        <w:t xml:space="preserve"> de constatare emise de dirigintele de şantier/ constructor şi dispoziţiile de şantier emise de proiectant şi semnate de beneficiar</w:t>
      </w:r>
      <w:r w:rsidR="00295E16" w:rsidRPr="00E576C1">
        <w:rPr>
          <w:rFonts w:ascii="Arial" w:hAnsi="Arial" w:cs="Arial"/>
          <w:lang w:val="ro-RO"/>
        </w:rPr>
        <w:t>,</w:t>
      </w:r>
      <w:r w:rsidRPr="00E576C1">
        <w:rPr>
          <w:rFonts w:ascii="Arial" w:hAnsi="Arial" w:cs="Arial"/>
          <w:lang w:val="ro-RO"/>
        </w:rPr>
        <w:t xml:space="preserve"> dirigintele de şantier</w:t>
      </w:r>
      <w:r w:rsidR="00295E16" w:rsidRPr="00E576C1">
        <w:rPr>
          <w:rFonts w:ascii="Arial" w:hAnsi="Arial" w:cs="Arial"/>
          <w:lang w:val="ro-RO"/>
        </w:rPr>
        <w:t xml:space="preserve"> și constructor</w:t>
      </w:r>
      <w:r w:rsidRPr="00E576C1">
        <w:rPr>
          <w:rFonts w:ascii="Arial" w:hAnsi="Arial" w:cs="Arial"/>
          <w:lang w:val="ro-RO"/>
        </w:rPr>
        <w:t>;</w:t>
      </w:r>
    </w:p>
    <w:p w:rsidR="0042798E" w:rsidRPr="00E576C1" w:rsidRDefault="0042798E" w:rsidP="00EE1E2D">
      <w:pPr>
        <w:numPr>
          <w:ilvl w:val="0"/>
          <w:numId w:val="5"/>
        </w:numPr>
        <w:spacing w:line="360" w:lineRule="auto"/>
        <w:jc w:val="both"/>
        <w:rPr>
          <w:rFonts w:ascii="Arial" w:hAnsi="Arial" w:cs="Arial"/>
          <w:lang w:val="ro-RO"/>
        </w:rPr>
      </w:pPr>
      <w:r w:rsidRPr="00E576C1">
        <w:rPr>
          <w:rFonts w:ascii="Arial" w:hAnsi="Arial" w:cs="Arial"/>
          <w:lang w:val="ro-RO"/>
        </w:rPr>
        <w:t>sumarul situației lucrarilor executate (Anexa 1 la prezenta Instructiune)</w:t>
      </w:r>
      <w:r w:rsidR="00EE1E2D" w:rsidRPr="00E576C1">
        <w:rPr>
          <w:rFonts w:ascii="Arial" w:hAnsi="Arial" w:cs="Arial"/>
          <w:lang w:val="ro-RO"/>
        </w:rPr>
        <w:t>;</w:t>
      </w:r>
    </w:p>
    <w:p w:rsidR="0042798E" w:rsidRPr="00E576C1" w:rsidRDefault="0042798E" w:rsidP="00EE1E2D">
      <w:pPr>
        <w:numPr>
          <w:ilvl w:val="0"/>
          <w:numId w:val="5"/>
        </w:numPr>
        <w:spacing w:line="360" w:lineRule="auto"/>
        <w:jc w:val="both"/>
        <w:rPr>
          <w:rFonts w:ascii="Arial" w:hAnsi="Arial" w:cs="Arial"/>
          <w:lang w:val="ro-RO"/>
        </w:rPr>
      </w:pPr>
      <w:r w:rsidRPr="00E576C1">
        <w:rPr>
          <w:rFonts w:ascii="Arial" w:hAnsi="Arial" w:cs="Arial"/>
          <w:lang w:val="ro-RO"/>
        </w:rPr>
        <w:t>sumarul certificatelor lunare de plată (Anexa 1 la prezenta Instructiune)</w:t>
      </w:r>
      <w:r w:rsidR="00EE1E2D" w:rsidRPr="00E576C1">
        <w:rPr>
          <w:rFonts w:ascii="Arial" w:hAnsi="Arial" w:cs="Arial"/>
          <w:lang w:val="ro-RO"/>
        </w:rPr>
        <w:t>;</w:t>
      </w:r>
    </w:p>
    <w:p w:rsidR="0042798E" w:rsidRPr="00E576C1" w:rsidRDefault="0042798E" w:rsidP="00EE1E2D">
      <w:pPr>
        <w:numPr>
          <w:ilvl w:val="0"/>
          <w:numId w:val="5"/>
        </w:numPr>
        <w:spacing w:line="360" w:lineRule="auto"/>
        <w:jc w:val="both"/>
        <w:rPr>
          <w:rFonts w:ascii="Arial" w:hAnsi="Arial" w:cs="Arial"/>
          <w:lang w:val="ro-RO"/>
        </w:rPr>
      </w:pPr>
      <w:r w:rsidRPr="00E576C1">
        <w:rPr>
          <w:rFonts w:ascii="Arial" w:hAnsi="Arial" w:cs="Arial"/>
          <w:lang w:val="ro-RO"/>
        </w:rPr>
        <w:t>registrul NR/NCS (Anexa 1 la prezenta Instructiune)</w:t>
      </w:r>
      <w:r w:rsidR="00EE1E2D" w:rsidRPr="00E576C1">
        <w:rPr>
          <w:rFonts w:ascii="Arial" w:hAnsi="Arial" w:cs="Arial"/>
          <w:lang w:val="ro-RO"/>
        </w:rPr>
        <w:t>;</w:t>
      </w:r>
    </w:p>
    <w:p w:rsidR="0042798E" w:rsidRPr="00E576C1" w:rsidRDefault="0042798E" w:rsidP="00EE1E2D">
      <w:pPr>
        <w:numPr>
          <w:ilvl w:val="0"/>
          <w:numId w:val="5"/>
        </w:numPr>
        <w:spacing w:line="360" w:lineRule="auto"/>
        <w:jc w:val="both"/>
        <w:rPr>
          <w:rFonts w:ascii="Arial" w:hAnsi="Arial" w:cs="Arial"/>
          <w:lang w:val="ro-RO"/>
        </w:rPr>
      </w:pPr>
      <w:r w:rsidRPr="00E576C1">
        <w:rPr>
          <w:rFonts w:ascii="Arial" w:hAnsi="Arial" w:cs="Arial"/>
          <w:lang w:val="ro-RO"/>
        </w:rPr>
        <w:t>recuperarea avansului plătit (Anexa 1 la prezenta Instructiune)</w:t>
      </w:r>
      <w:r w:rsidR="00EE1E2D" w:rsidRPr="00E576C1">
        <w:rPr>
          <w:rFonts w:ascii="Arial" w:hAnsi="Arial" w:cs="Arial"/>
          <w:lang w:val="ro-RO"/>
        </w:rPr>
        <w:t>;</w:t>
      </w:r>
    </w:p>
    <w:p w:rsidR="00EE1E2D" w:rsidRPr="00E576C1" w:rsidRDefault="0042798E" w:rsidP="00EE1E2D">
      <w:pPr>
        <w:numPr>
          <w:ilvl w:val="0"/>
          <w:numId w:val="5"/>
        </w:numPr>
        <w:spacing w:line="360" w:lineRule="auto"/>
        <w:jc w:val="both"/>
        <w:rPr>
          <w:rFonts w:ascii="Arial" w:hAnsi="Arial" w:cs="Arial"/>
          <w:lang w:val="ro-RO"/>
        </w:rPr>
      </w:pPr>
      <w:r w:rsidRPr="00E576C1">
        <w:rPr>
          <w:rFonts w:ascii="Arial" w:hAnsi="Arial" w:cs="Arial"/>
          <w:lang w:val="ro-RO"/>
        </w:rPr>
        <w:t>sumarul calculului cotei datorate ISC (Anexa 1 la prezenta Instructiune)</w:t>
      </w:r>
      <w:r w:rsidR="00EE1E2D" w:rsidRPr="00E576C1">
        <w:rPr>
          <w:rFonts w:ascii="Arial" w:hAnsi="Arial" w:cs="Arial"/>
          <w:lang w:val="ro-RO"/>
        </w:rPr>
        <w:t>;</w:t>
      </w:r>
    </w:p>
    <w:p w:rsidR="00373FCA" w:rsidRPr="00E576C1" w:rsidRDefault="00373FCA" w:rsidP="00EE1E2D">
      <w:pPr>
        <w:numPr>
          <w:ilvl w:val="0"/>
          <w:numId w:val="5"/>
        </w:numPr>
        <w:spacing w:line="360" w:lineRule="auto"/>
        <w:jc w:val="both"/>
        <w:rPr>
          <w:rFonts w:ascii="Arial" w:hAnsi="Arial" w:cs="Arial"/>
          <w:lang w:val="ro-RO"/>
        </w:rPr>
      </w:pPr>
      <w:r w:rsidRPr="00E576C1">
        <w:rPr>
          <w:rFonts w:ascii="Arial" w:hAnsi="Arial" w:cs="Arial"/>
          <w:lang w:val="ro-RO"/>
        </w:rPr>
        <w:lastRenderedPageBreak/>
        <w:t>documentele justificative prevăzute în Ordinul 3077/04.11.2019</w:t>
      </w:r>
      <w:r w:rsidR="00FF6650" w:rsidRPr="00E576C1">
        <w:rPr>
          <w:rFonts w:ascii="Arial" w:hAnsi="Arial" w:cs="Arial"/>
          <w:lang w:val="ro-RO"/>
        </w:rPr>
        <w:t xml:space="preserve"> </w:t>
      </w:r>
      <w:r w:rsidRPr="00E576C1">
        <w:rPr>
          <w:rFonts w:ascii="Arial" w:hAnsi="Arial" w:cs="Arial"/>
          <w:lang w:val="ro-RO"/>
        </w:rPr>
        <w:t xml:space="preserve"> conform Instr</w:t>
      </w:r>
      <w:r w:rsidR="00FF6650" w:rsidRPr="00E576C1">
        <w:rPr>
          <w:rFonts w:ascii="Arial" w:hAnsi="Arial" w:cs="Arial"/>
          <w:lang w:val="ro-RO"/>
        </w:rPr>
        <w:t xml:space="preserve">ucțiunii nr. </w:t>
      </w:r>
      <w:r w:rsidRPr="00E576C1">
        <w:rPr>
          <w:rFonts w:ascii="Arial" w:hAnsi="Arial" w:cs="Arial"/>
          <w:lang w:val="ro-RO"/>
        </w:rPr>
        <w:t>129/2019</w:t>
      </w:r>
      <w:r w:rsidR="00FF6650" w:rsidRPr="00E576C1">
        <w:rPr>
          <w:rFonts w:ascii="Arial" w:hAnsi="Arial" w:cs="Arial"/>
          <w:lang w:val="ro-RO"/>
        </w:rPr>
        <w:t xml:space="preserve"> a AMPOR, dacă este cazul</w:t>
      </w:r>
      <w:r w:rsidR="00EE1E2D" w:rsidRPr="00E576C1">
        <w:rPr>
          <w:rFonts w:ascii="Arial" w:hAnsi="Arial" w:cs="Arial"/>
          <w:lang w:val="ro-RO"/>
        </w:rPr>
        <w:t>.</w:t>
      </w:r>
    </w:p>
    <w:p w:rsidR="00B45809" w:rsidRPr="00E576C1" w:rsidRDefault="00B45809" w:rsidP="00EE1E2D">
      <w:pPr>
        <w:tabs>
          <w:tab w:val="left" w:pos="1500"/>
        </w:tabs>
        <w:ind w:left="1500"/>
        <w:jc w:val="both"/>
        <w:rPr>
          <w:rFonts w:ascii="Arial" w:hAnsi="Arial" w:cs="Arial"/>
          <w:lang w:val="ro-RO"/>
        </w:rPr>
      </w:pPr>
    </w:p>
    <w:p w:rsidR="00EE1E2D" w:rsidRPr="00E576C1" w:rsidRDefault="00EE1E2D" w:rsidP="00EE1E2D">
      <w:pPr>
        <w:tabs>
          <w:tab w:val="left" w:pos="1500"/>
        </w:tabs>
        <w:ind w:left="1500"/>
        <w:jc w:val="both"/>
        <w:rPr>
          <w:rFonts w:ascii="Arial" w:hAnsi="Arial" w:cs="Arial"/>
          <w:lang w:val="ro-RO"/>
        </w:rPr>
      </w:pPr>
    </w:p>
    <w:p w:rsidR="00B345FD" w:rsidRPr="00E576C1" w:rsidRDefault="00B45809" w:rsidP="00EE1E2D">
      <w:pPr>
        <w:tabs>
          <w:tab w:val="left" w:pos="851"/>
        </w:tabs>
        <w:spacing w:line="360" w:lineRule="auto"/>
        <w:jc w:val="both"/>
        <w:rPr>
          <w:rFonts w:ascii="Arial" w:hAnsi="Arial" w:cs="Arial"/>
          <w:b/>
          <w:lang w:val="ro-RO"/>
        </w:rPr>
      </w:pPr>
      <w:r w:rsidRPr="00E576C1">
        <w:rPr>
          <w:rFonts w:ascii="Arial" w:hAnsi="Arial" w:cs="Arial"/>
          <w:b/>
          <w:lang w:val="ro-RO"/>
        </w:rPr>
        <w:tab/>
      </w:r>
    </w:p>
    <w:p w:rsidR="0042798E" w:rsidRPr="00E576C1" w:rsidRDefault="008E2AA0" w:rsidP="00EE1E2D">
      <w:pPr>
        <w:tabs>
          <w:tab w:val="left" w:pos="851"/>
        </w:tabs>
        <w:spacing w:line="360" w:lineRule="auto"/>
        <w:jc w:val="both"/>
        <w:rPr>
          <w:rFonts w:ascii="Arial" w:hAnsi="Arial" w:cs="Arial"/>
          <w:b/>
          <w:lang w:val="ro-RO"/>
        </w:rPr>
      </w:pPr>
      <w:r w:rsidRPr="00E576C1">
        <w:rPr>
          <w:rFonts w:ascii="Arial" w:hAnsi="Arial" w:cs="Arial"/>
          <w:b/>
          <w:lang w:val="ro-RO"/>
        </w:rPr>
        <w:t>Beneficiarii se vor asigura c</w:t>
      </w:r>
      <w:r w:rsidR="00FF6650" w:rsidRPr="00E576C1">
        <w:rPr>
          <w:rFonts w:ascii="Arial" w:hAnsi="Arial" w:cs="Arial"/>
          <w:b/>
          <w:lang w:val="ro-RO"/>
        </w:rPr>
        <w:t>ă</w:t>
      </w:r>
      <w:r w:rsidR="0042798E" w:rsidRPr="00E576C1">
        <w:rPr>
          <w:rFonts w:ascii="Arial" w:hAnsi="Arial" w:cs="Arial"/>
          <w:b/>
          <w:lang w:val="ro-RO"/>
        </w:rPr>
        <w:t>:</w:t>
      </w:r>
    </w:p>
    <w:p w:rsidR="0042798E" w:rsidRPr="00E576C1" w:rsidRDefault="0042798E" w:rsidP="00EE1E2D">
      <w:pPr>
        <w:numPr>
          <w:ilvl w:val="1"/>
          <w:numId w:val="5"/>
        </w:numPr>
        <w:spacing w:line="360" w:lineRule="auto"/>
        <w:jc w:val="both"/>
        <w:rPr>
          <w:rFonts w:ascii="Arial" w:hAnsi="Arial" w:cs="Arial"/>
          <w:lang w:val="ro-RO"/>
        </w:rPr>
      </w:pPr>
      <w:r w:rsidRPr="00E576C1">
        <w:rPr>
          <w:rFonts w:ascii="Arial" w:hAnsi="Arial" w:cs="Arial"/>
          <w:lang w:val="ro-RO"/>
        </w:rPr>
        <w:t>preţurile unitare aferente reperelor</w:t>
      </w:r>
      <w:r w:rsidR="00585819" w:rsidRPr="00E576C1">
        <w:rPr>
          <w:rFonts w:ascii="Arial" w:hAnsi="Arial" w:cs="Arial"/>
          <w:lang w:val="ro-RO"/>
        </w:rPr>
        <w:t>/</w:t>
      </w:r>
      <w:r w:rsidR="00EE1E2D" w:rsidRPr="00E576C1">
        <w:rPr>
          <w:rFonts w:ascii="Arial" w:hAnsi="Arial" w:cs="Arial"/>
          <w:lang w:val="ro-RO"/>
        </w:rPr>
        <w:t xml:space="preserve"> </w:t>
      </w:r>
      <w:r w:rsidR="00585819" w:rsidRPr="00E576C1">
        <w:rPr>
          <w:rFonts w:ascii="Arial" w:hAnsi="Arial" w:cs="Arial"/>
          <w:lang w:val="ro-RO"/>
        </w:rPr>
        <w:t>articolelor de deviz</w:t>
      </w:r>
      <w:r w:rsidRPr="00E576C1">
        <w:rPr>
          <w:rFonts w:ascii="Arial" w:hAnsi="Arial" w:cs="Arial"/>
          <w:lang w:val="ro-RO"/>
        </w:rPr>
        <w:t xml:space="preserve"> din situaţiile de lucrări trebuie să fie mai mici sau egale cu preţurile unitare din oferta câştigătoare</w:t>
      </w:r>
      <w:r w:rsidR="008002F4" w:rsidRPr="00E576C1">
        <w:rPr>
          <w:rFonts w:ascii="Arial" w:hAnsi="Arial" w:cs="Arial"/>
          <w:lang w:val="ro-RO"/>
        </w:rPr>
        <w:t>/</w:t>
      </w:r>
      <w:r w:rsidR="00EE1E2D" w:rsidRPr="00E576C1">
        <w:rPr>
          <w:rFonts w:ascii="Arial" w:hAnsi="Arial" w:cs="Arial"/>
          <w:lang w:val="ro-RO"/>
        </w:rPr>
        <w:t xml:space="preserve"> </w:t>
      </w:r>
      <w:r w:rsidR="008002F4" w:rsidRPr="00E576C1">
        <w:rPr>
          <w:rFonts w:ascii="Arial" w:hAnsi="Arial" w:cs="Arial"/>
          <w:lang w:val="ro-RO"/>
        </w:rPr>
        <w:t>oferta actualizată</w:t>
      </w:r>
      <w:r w:rsidR="00EE1E2D" w:rsidRPr="00E576C1">
        <w:rPr>
          <w:rFonts w:ascii="Arial" w:hAnsi="Arial" w:cs="Arial"/>
          <w:lang w:val="ro-RO"/>
        </w:rPr>
        <w:t>,</w:t>
      </w:r>
      <w:r w:rsidRPr="00E576C1">
        <w:rPr>
          <w:rFonts w:ascii="Arial" w:hAnsi="Arial" w:cs="Arial"/>
          <w:lang w:val="ro-RO"/>
        </w:rPr>
        <w:t xml:space="preserve"> care este anexată la contractul de execuţie;</w:t>
      </w:r>
    </w:p>
    <w:p w:rsidR="0042798E" w:rsidRPr="00E576C1" w:rsidRDefault="0042798E" w:rsidP="00EE1E2D">
      <w:pPr>
        <w:numPr>
          <w:ilvl w:val="1"/>
          <w:numId w:val="5"/>
        </w:numPr>
        <w:spacing w:line="360" w:lineRule="auto"/>
        <w:jc w:val="both"/>
        <w:rPr>
          <w:rFonts w:ascii="Arial" w:hAnsi="Arial" w:cs="Arial"/>
          <w:b/>
          <w:lang w:val="ro-RO"/>
        </w:rPr>
      </w:pPr>
      <w:r w:rsidRPr="00E576C1">
        <w:rPr>
          <w:rFonts w:ascii="Arial" w:hAnsi="Arial" w:cs="Arial"/>
          <w:lang w:val="ro-RO"/>
        </w:rPr>
        <w:t>calculele pentru aceste repere</w:t>
      </w:r>
      <w:r w:rsidR="00585819" w:rsidRPr="00E576C1">
        <w:rPr>
          <w:rFonts w:ascii="Arial" w:hAnsi="Arial" w:cs="Arial"/>
          <w:lang w:val="ro-RO"/>
        </w:rPr>
        <w:t>/</w:t>
      </w:r>
      <w:r w:rsidR="00EE1E2D" w:rsidRPr="00E576C1">
        <w:rPr>
          <w:rFonts w:ascii="Arial" w:hAnsi="Arial" w:cs="Arial"/>
          <w:lang w:val="ro-RO"/>
        </w:rPr>
        <w:t xml:space="preserve"> </w:t>
      </w:r>
      <w:r w:rsidR="00585819" w:rsidRPr="00E576C1">
        <w:rPr>
          <w:rFonts w:ascii="Arial" w:hAnsi="Arial" w:cs="Arial"/>
          <w:lang w:val="ro-RO"/>
        </w:rPr>
        <w:t>articole de deviz</w:t>
      </w:r>
      <w:r w:rsidRPr="00E576C1">
        <w:rPr>
          <w:rFonts w:ascii="Arial" w:hAnsi="Arial" w:cs="Arial"/>
          <w:lang w:val="ro-RO"/>
        </w:rPr>
        <w:t xml:space="preserve"> (cantitate, preţ unitar şi valoare) trebuie să fie corecte; </w:t>
      </w:r>
      <w:r w:rsidRPr="00E576C1">
        <w:rPr>
          <w:rFonts w:ascii="Arial" w:hAnsi="Arial" w:cs="Arial"/>
          <w:b/>
          <w:lang w:val="ro-RO"/>
        </w:rPr>
        <w:t>dacă, din verificările efectuate</w:t>
      </w:r>
      <w:r w:rsidR="00EE1E2D" w:rsidRPr="00E576C1">
        <w:rPr>
          <w:rFonts w:ascii="Arial" w:hAnsi="Arial" w:cs="Arial"/>
          <w:b/>
          <w:lang w:val="ro-RO"/>
        </w:rPr>
        <w:t xml:space="preserve"> </w:t>
      </w:r>
      <w:r w:rsidRPr="00E576C1">
        <w:rPr>
          <w:rFonts w:ascii="Arial" w:hAnsi="Arial" w:cs="Arial"/>
          <w:b/>
          <w:lang w:val="ro-RO"/>
        </w:rPr>
        <w:t xml:space="preserve">conform procedurilor în vigoare, OI/ AM constată greşeli în efectuarea calculelor, OI/ AM </w:t>
      </w:r>
      <w:r w:rsidR="008E2AA0" w:rsidRPr="00E576C1">
        <w:rPr>
          <w:rFonts w:ascii="Arial" w:hAnsi="Arial" w:cs="Arial"/>
          <w:b/>
          <w:lang w:val="ro-RO"/>
        </w:rPr>
        <w:t xml:space="preserve">poate </w:t>
      </w:r>
      <w:r w:rsidRPr="00E576C1">
        <w:rPr>
          <w:rFonts w:ascii="Arial" w:hAnsi="Arial" w:cs="Arial"/>
          <w:b/>
          <w:lang w:val="ro-RO"/>
        </w:rPr>
        <w:t>returna cererea de plată;</w:t>
      </w:r>
    </w:p>
    <w:p w:rsidR="00E0759B" w:rsidRPr="00E576C1" w:rsidRDefault="0042798E" w:rsidP="00EE1E2D">
      <w:pPr>
        <w:numPr>
          <w:ilvl w:val="1"/>
          <w:numId w:val="5"/>
        </w:numPr>
        <w:spacing w:line="360" w:lineRule="auto"/>
        <w:jc w:val="both"/>
        <w:rPr>
          <w:rFonts w:ascii="Arial" w:hAnsi="Arial" w:cs="Arial"/>
          <w:lang w:val="ro-RO"/>
        </w:rPr>
      </w:pPr>
      <w:r w:rsidRPr="00E576C1">
        <w:rPr>
          <w:rFonts w:ascii="Arial" w:hAnsi="Arial" w:cs="Arial"/>
          <w:lang w:val="ro-RO"/>
        </w:rPr>
        <w:t>cantităţile reperelor</w:t>
      </w:r>
      <w:r w:rsidR="00585819" w:rsidRPr="00E576C1">
        <w:rPr>
          <w:rFonts w:ascii="Arial" w:hAnsi="Arial" w:cs="Arial"/>
          <w:lang w:val="ro-RO"/>
        </w:rPr>
        <w:t>/</w:t>
      </w:r>
      <w:r w:rsidR="00EE1E2D" w:rsidRPr="00E576C1">
        <w:rPr>
          <w:rFonts w:ascii="Arial" w:hAnsi="Arial" w:cs="Arial"/>
          <w:lang w:val="ro-RO"/>
        </w:rPr>
        <w:t xml:space="preserve"> </w:t>
      </w:r>
      <w:r w:rsidR="00585819" w:rsidRPr="00E576C1">
        <w:rPr>
          <w:rFonts w:ascii="Arial" w:hAnsi="Arial" w:cs="Arial"/>
          <w:lang w:val="ro-RO"/>
        </w:rPr>
        <w:t>articolelor de deviz</w:t>
      </w:r>
      <w:r w:rsidRPr="00E576C1">
        <w:rPr>
          <w:rFonts w:ascii="Arial" w:hAnsi="Arial" w:cs="Arial"/>
          <w:lang w:val="ro-RO"/>
        </w:rPr>
        <w:t xml:space="preserve"> din situaţiile de lucrări trebuie sa fie în concordanţă cu cele din ataşamentele aferente</w:t>
      </w:r>
      <w:r w:rsidR="00EE1E2D" w:rsidRPr="00E576C1">
        <w:rPr>
          <w:rFonts w:ascii="Arial" w:hAnsi="Arial" w:cs="Arial"/>
          <w:lang w:val="ro-RO"/>
        </w:rPr>
        <w:t>,</w:t>
      </w:r>
      <w:r w:rsidRPr="00E576C1">
        <w:rPr>
          <w:rFonts w:ascii="Arial" w:hAnsi="Arial" w:cs="Arial"/>
          <w:lang w:val="en-GB"/>
        </w:rPr>
        <w:t xml:space="preserve"> </w:t>
      </w:r>
      <w:proofErr w:type="spellStart"/>
      <w:r w:rsidRPr="00E576C1">
        <w:rPr>
          <w:rFonts w:ascii="Arial" w:hAnsi="Arial" w:cs="Arial"/>
          <w:lang w:val="en-GB"/>
        </w:rPr>
        <w:t>detaliate</w:t>
      </w:r>
      <w:proofErr w:type="spellEnd"/>
      <w:r w:rsidRPr="00E576C1">
        <w:rPr>
          <w:rFonts w:ascii="Arial" w:hAnsi="Arial" w:cs="Arial"/>
          <w:lang w:val="en-GB"/>
        </w:rPr>
        <w:t xml:space="preserve"> cu </w:t>
      </w:r>
      <w:proofErr w:type="spellStart"/>
      <w:r w:rsidRPr="00E576C1">
        <w:rPr>
          <w:rFonts w:ascii="Arial" w:hAnsi="Arial" w:cs="Arial"/>
          <w:lang w:val="en-GB"/>
        </w:rPr>
        <w:t>calculul</w:t>
      </w:r>
      <w:proofErr w:type="spellEnd"/>
      <w:r w:rsidRPr="00E576C1">
        <w:rPr>
          <w:rFonts w:ascii="Arial" w:hAnsi="Arial" w:cs="Arial"/>
          <w:lang w:val="en-GB"/>
        </w:rPr>
        <w:t xml:space="preserve"> </w:t>
      </w:r>
      <w:proofErr w:type="spellStart"/>
      <w:r w:rsidRPr="00E576C1">
        <w:rPr>
          <w:rFonts w:ascii="Arial" w:hAnsi="Arial" w:cs="Arial"/>
          <w:lang w:val="en-GB"/>
        </w:rPr>
        <w:t>cantitatilor</w:t>
      </w:r>
      <w:proofErr w:type="spellEnd"/>
      <w:r w:rsidRPr="00E576C1">
        <w:rPr>
          <w:rFonts w:ascii="Arial" w:hAnsi="Arial" w:cs="Arial"/>
          <w:lang w:val="ro-RO"/>
        </w:rPr>
        <w:t>;</w:t>
      </w:r>
      <w:r w:rsidR="004550D9" w:rsidRPr="00E576C1">
        <w:rPr>
          <w:rFonts w:ascii="Arial" w:hAnsi="Arial" w:cs="Arial"/>
        </w:rPr>
        <w:t xml:space="preserve"> </w:t>
      </w:r>
      <w:r w:rsidR="004550D9" w:rsidRPr="00E576C1">
        <w:rPr>
          <w:rFonts w:ascii="Arial" w:hAnsi="Arial" w:cs="Arial"/>
          <w:lang w:val="ro-RO"/>
        </w:rPr>
        <w:t>atasamentele detaliate</w:t>
      </w:r>
      <w:r w:rsidR="008E2AA0" w:rsidRPr="00E576C1">
        <w:rPr>
          <w:rFonts w:ascii="Arial" w:hAnsi="Arial" w:cs="Arial"/>
        </w:rPr>
        <w:t xml:space="preserve"> </w:t>
      </w:r>
      <w:r w:rsidR="008E2AA0" w:rsidRPr="00E576C1">
        <w:rPr>
          <w:rFonts w:ascii="Arial" w:hAnsi="Arial" w:cs="Arial"/>
          <w:lang w:val="ro-RO"/>
        </w:rPr>
        <w:t xml:space="preserve">vor fi disponibile </w:t>
      </w:r>
      <w:r w:rsidR="004550D9" w:rsidRPr="00E576C1">
        <w:rPr>
          <w:rFonts w:ascii="Arial" w:hAnsi="Arial" w:cs="Arial"/>
          <w:lang w:val="ro-RO"/>
        </w:rPr>
        <w:t>in vederea verificarii</w:t>
      </w:r>
      <w:r w:rsidR="008E2AA0" w:rsidRPr="00E576C1">
        <w:rPr>
          <w:rFonts w:ascii="Arial" w:hAnsi="Arial" w:cs="Arial"/>
          <w:lang w:val="ro-RO"/>
        </w:rPr>
        <w:t>;</w:t>
      </w:r>
    </w:p>
    <w:p w:rsidR="0042798E" w:rsidRPr="00E576C1" w:rsidRDefault="00E7150D" w:rsidP="00EE1E2D">
      <w:pPr>
        <w:numPr>
          <w:ilvl w:val="1"/>
          <w:numId w:val="5"/>
        </w:numPr>
        <w:spacing w:line="360" w:lineRule="auto"/>
        <w:jc w:val="both"/>
        <w:rPr>
          <w:rFonts w:ascii="Arial" w:hAnsi="Arial" w:cs="Arial"/>
          <w:lang w:val="ro-RO"/>
        </w:rPr>
      </w:pPr>
      <w:r w:rsidRPr="00E576C1">
        <w:rPr>
          <w:rFonts w:ascii="Arial" w:hAnsi="Arial" w:cs="Arial"/>
          <w:lang w:val="ro-RO"/>
        </w:rPr>
        <w:t xml:space="preserve">valoarea </w:t>
      </w:r>
      <w:r w:rsidR="0042798E" w:rsidRPr="00E576C1">
        <w:rPr>
          <w:rFonts w:ascii="Arial" w:hAnsi="Arial" w:cs="Arial"/>
          <w:lang w:val="ro-RO"/>
        </w:rPr>
        <w:t>lucrăril</w:t>
      </w:r>
      <w:r w:rsidRPr="00E576C1">
        <w:rPr>
          <w:rFonts w:ascii="Arial" w:hAnsi="Arial" w:cs="Arial"/>
          <w:lang w:val="ro-RO"/>
        </w:rPr>
        <w:t>or</w:t>
      </w:r>
      <w:r w:rsidR="0042798E" w:rsidRPr="00E576C1">
        <w:rPr>
          <w:rFonts w:ascii="Arial" w:hAnsi="Arial" w:cs="Arial"/>
          <w:lang w:val="ro-RO"/>
        </w:rPr>
        <w:t xml:space="preserve"> din situaţiile de lucrări se încadrează în  bugetul </w:t>
      </w:r>
      <w:proofErr w:type="spellStart"/>
      <w:r w:rsidR="0042798E" w:rsidRPr="00E576C1">
        <w:rPr>
          <w:rFonts w:ascii="Arial" w:hAnsi="Arial" w:cs="Arial"/>
          <w:lang w:val="en-GB"/>
        </w:rPr>
        <w:t>aprobat</w:t>
      </w:r>
      <w:proofErr w:type="spellEnd"/>
      <w:r w:rsidR="0042798E" w:rsidRPr="00E576C1">
        <w:rPr>
          <w:rFonts w:ascii="Arial" w:hAnsi="Arial" w:cs="Arial"/>
          <w:lang w:val="ro-RO"/>
        </w:rPr>
        <w:t>;</w:t>
      </w:r>
    </w:p>
    <w:p w:rsidR="0042798E" w:rsidRPr="00E576C1" w:rsidRDefault="0042798E" w:rsidP="00EE1E2D">
      <w:pPr>
        <w:numPr>
          <w:ilvl w:val="1"/>
          <w:numId w:val="5"/>
        </w:numPr>
        <w:spacing w:line="360" w:lineRule="auto"/>
        <w:jc w:val="both"/>
        <w:rPr>
          <w:rFonts w:ascii="Arial" w:hAnsi="Arial" w:cs="Arial"/>
          <w:lang w:val="ro-RO"/>
        </w:rPr>
      </w:pPr>
      <w:r w:rsidRPr="00E576C1">
        <w:rPr>
          <w:rFonts w:ascii="Arial" w:hAnsi="Arial" w:cs="Arial"/>
          <w:lang w:val="ro-RO"/>
        </w:rPr>
        <w:t xml:space="preserve">procesul verbal de predare-primire a amplasamentului şi a bornelor de reper </w:t>
      </w:r>
      <w:r w:rsidRPr="00E576C1">
        <w:rPr>
          <w:rFonts w:ascii="Arial" w:hAnsi="Arial" w:cs="Arial"/>
          <w:lang w:val="en-GB"/>
        </w:rPr>
        <w:t xml:space="preserve"> </w:t>
      </w:r>
      <w:proofErr w:type="spellStart"/>
      <w:r w:rsidRPr="00E576C1">
        <w:rPr>
          <w:rFonts w:ascii="Arial" w:hAnsi="Arial" w:cs="Arial"/>
          <w:lang w:val="en-GB"/>
        </w:rPr>
        <w:t>va</w:t>
      </w:r>
      <w:proofErr w:type="spellEnd"/>
      <w:r w:rsidRPr="00E576C1">
        <w:rPr>
          <w:rFonts w:ascii="Arial" w:hAnsi="Arial" w:cs="Arial"/>
          <w:lang w:val="en-GB"/>
        </w:rPr>
        <w:t xml:space="preserve"> fi </w:t>
      </w:r>
      <w:proofErr w:type="spellStart"/>
      <w:r w:rsidRPr="00E576C1">
        <w:rPr>
          <w:rFonts w:ascii="Arial" w:hAnsi="Arial" w:cs="Arial"/>
          <w:lang w:val="en-GB"/>
        </w:rPr>
        <w:t>disponibil</w:t>
      </w:r>
      <w:proofErr w:type="spellEnd"/>
      <w:r w:rsidRPr="00E576C1">
        <w:rPr>
          <w:rFonts w:ascii="Arial" w:hAnsi="Arial" w:cs="Arial"/>
          <w:lang w:val="en-GB"/>
        </w:rPr>
        <w:t xml:space="preserve"> in </w:t>
      </w:r>
      <w:proofErr w:type="spellStart"/>
      <w:r w:rsidRPr="00E576C1">
        <w:rPr>
          <w:rFonts w:ascii="Arial" w:hAnsi="Arial" w:cs="Arial"/>
          <w:lang w:val="en-GB"/>
        </w:rPr>
        <w:t>vederea</w:t>
      </w:r>
      <w:proofErr w:type="spellEnd"/>
      <w:r w:rsidRPr="00E576C1">
        <w:rPr>
          <w:rFonts w:ascii="Arial" w:hAnsi="Arial" w:cs="Arial"/>
          <w:lang w:val="en-GB"/>
        </w:rPr>
        <w:t xml:space="preserve"> </w:t>
      </w:r>
      <w:proofErr w:type="spellStart"/>
      <w:r w:rsidRPr="00E576C1">
        <w:rPr>
          <w:rFonts w:ascii="Arial" w:hAnsi="Arial" w:cs="Arial"/>
          <w:lang w:val="en-GB"/>
        </w:rPr>
        <w:t>verificarii</w:t>
      </w:r>
      <w:proofErr w:type="spellEnd"/>
      <w:r w:rsidR="00EE1E2D" w:rsidRPr="00E576C1">
        <w:rPr>
          <w:rFonts w:ascii="Arial" w:hAnsi="Arial" w:cs="Arial"/>
          <w:lang w:val="en-GB"/>
        </w:rPr>
        <w:t>;</w:t>
      </w:r>
    </w:p>
    <w:p w:rsidR="0042798E" w:rsidRPr="00E576C1" w:rsidRDefault="0042798E" w:rsidP="00EE1E2D">
      <w:pPr>
        <w:numPr>
          <w:ilvl w:val="1"/>
          <w:numId w:val="5"/>
        </w:numPr>
        <w:spacing w:line="360" w:lineRule="auto"/>
        <w:jc w:val="both"/>
        <w:rPr>
          <w:rFonts w:ascii="Arial" w:hAnsi="Arial" w:cs="Arial"/>
          <w:lang w:val="ro-RO"/>
        </w:rPr>
      </w:pPr>
      <w:r w:rsidRPr="00E576C1">
        <w:rPr>
          <w:rFonts w:ascii="Arial" w:hAnsi="Arial" w:cs="Arial"/>
          <w:lang w:val="ro-RO"/>
        </w:rPr>
        <w:t>balanţa cantităţilor decontate pentru fiecare articol de deviz</w:t>
      </w:r>
      <w:r w:rsidRPr="00E576C1">
        <w:rPr>
          <w:rFonts w:ascii="Arial" w:hAnsi="Arial" w:cs="Arial"/>
          <w:lang w:val="en-GB"/>
        </w:rPr>
        <w:t xml:space="preserve"> </w:t>
      </w:r>
      <w:proofErr w:type="spellStart"/>
      <w:r w:rsidRPr="00E576C1">
        <w:rPr>
          <w:rFonts w:ascii="Arial" w:hAnsi="Arial" w:cs="Arial"/>
          <w:lang w:val="en-GB"/>
        </w:rPr>
        <w:t>impreuna</w:t>
      </w:r>
      <w:proofErr w:type="spellEnd"/>
      <w:r w:rsidRPr="00E576C1">
        <w:rPr>
          <w:rFonts w:ascii="Arial" w:hAnsi="Arial" w:cs="Arial"/>
          <w:lang w:val="en-GB"/>
        </w:rPr>
        <w:t xml:space="preserve"> cu </w:t>
      </w:r>
      <w:proofErr w:type="spellStart"/>
      <w:r w:rsidRPr="00E576C1">
        <w:rPr>
          <w:rFonts w:ascii="Arial" w:hAnsi="Arial" w:cs="Arial"/>
          <w:lang w:val="en-GB"/>
        </w:rPr>
        <w:t>atasamentele</w:t>
      </w:r>
      <w:proofErr w:type="spellEnd"/>
      <w:r w:rsidRPr="00E576C1">
        <w:rPr>
          <w:rFonts w:ascii="Arial" w:hAnsi="Arial" w:cs="Arial"/>
          <w:lang w:val="en-GB"/>
        </w:rPr>
        <w:t xml:space="preserve"> </w:t>
      </w:r>
      <w:proofErr w:type="spellStart"/>
      <w:r w:rsidRPr="00E576C1">
        <w:rPr>
          <w:rFonts w:ascii="Arial" w:hAnsi="Arial" w:cs="Arial"/>
          <w:lang w:val="en-GB"/>
        </w:rPr>
        <w:t>detaliate</w:t>
      </w:r>
      <w:proofErr w:type="spellEnd"/>
      <w:r w:rsidRPr="00E576C1">
        <w:rPr>
          <w:rFonts w:ascii="Arial" w:hAnsi="Arial" w:cs="Arial"/>
          <w:lang w:val="en-GB"/>
        </w:rPr>
        <w:t xml:space="preserve"> </w:t>
      </w:r>
      <w:proofErr w:type="spellStart"/>
      <w:r w:rsidRPr="00E576C1">
        <w:rPr>
          <w:rFonts w:ascii="Arial" w:hAnsi="Arial" w:cs="Arial"/>
          <w:lang w:val="en-GB"/>
        </w:rPr>
        <w:t>vor</w:t>
      </w:r>
      <w:proofErr w:type="spellEnd"/>
      <w:r w:rsidRPr="00E576C1">
        <w:rPr>
          <w:rFonts w:ascii="Arial" w:hAnsi="Arial" w:cs="Arial"/>
          <w:lang w:val="en-GB"/>
        </w:rPr>
        <w:t xml:space="preserve"> fi </w:t>
      </w:r>
      <w:proofErr w:type="spellStart"/>
      <w:r w:rsidRPr="00E576C1">
        <w:rPr>
          <w:rFonts w:ascii="Arial" w:hAnsi="Arial" w:cs="Arial"/>
          <w:lang w:val="en-GB"/>
        </w:rPr>
        <w:t>disponibile</w:t>
      </w:r>
      <w:proofErr w:type="spellEnd"/>
      <w:r w:rsidRPr="00E576C1">
        <w:rPr>
          <w:rFonts w:ascii="Arial" w:hAnsi="Arial" w:cs="Arial"/>
          <w:lang w:val="en-GB"/>
        </w:rPr>
        <w:t xml:space="preserve"> in </w:t>
      </w:r>
      <w:proofErr w:type="spellStart"/>
      <w:r w:rsidRPr="00E576C1">
        <w:rPr>
          <w:rFonts w:ascii="Arial" w:hAnsi="Arial" w:cs="Arial"/>
          <w:lang w:val="en-GB"/>
        </w:rPr>
        <w:t>vederea</w:t>
      </w:r>
      <w:proofErr w:type="spellEnd"/>
      <w:r w:rsidRPr="00E576C1">
        <w:rPr>
          <w:rFonts w:ascii="Arial" w:hAnsi="Arial" w:cs="Arial"/>
          <w:lang w:val="en-GB"/>
        </w:rPr>
        <w:t xml:space="preserve"> </w:t>
      </w:r>
      <w:proofErr w:type="spellStart"/>
      <w:r w:rsidRPr="00E576C1">
        <w:rPr>
          <w:rFonts w:ascii="Arial" w:hAnsi="Arial" w:cs="Arial"/>
          <w:lang w:val="en-GB"/>
        </w:rPr>
        <w:t>verificarii</w:t>
      </w:r>
      <w:proofErr w:type="spellEnd"/>
      <w:r w:rsidRPr="00E576C1">
        <w:rPr>
          <w:rFonts w:ascii="Arial" w:hAnsi="Arial" w:cs="Arial"/>
          <w:lang w:val="en-GB"/>
        </w:rPr>
        <w:t xml:space="preserve"> </w:t>
      </w:r>
      <w:r w:rsidR="00373FCA" w:rsidRPr="00E576C1">
        <w:rPr>
          <w:rFonts w:ascii="Arial" w:hAnsi="Arial" w:cs="Arial"/>
          <w:lang w:val="en-GB"/>
        </w:rPr>
        <w:t>pe teren</w:t>
      </w:r>
      <w:r w:rsidR="00373FCA" w:rsidRPr="00E576C1">
        <w:rPr>
          <w:rFonts w:ascii="Arial" w:hAnsi="Arial" w:cs="Arial"/>
          <w:u w:val="single"/>
          <w:lang w:val="en-GB"/>
        </w:rPr>
        <w:t>;</w:t>
      </w:r>
    </w:p>
    <w:p w:rsidR="00373FCA" w:rsidRPr="00E576C1" w:rsidRDefault="00373FCA" w:rsidP="00EE1E2D">
      <w:pPr>
        <w:pStyle w:val="Header"/>
        <w:tabs>
          <w:tab w:val="clear" w:pos="4320"/>
          <w:tab w:val="clear" w:pos="8640"/>
          <w:tab w:val="right" w:pos="9072"/>
        </w:tabs>
        <w:spacing w:before="60" w:after="60" w:line="360" w:lineRule="auto"/>
        <w:ind w:left="993"/>
        <w:jc w:val="both"/>
        <w:rPr>
          <w:rFonts w:ascii="Arial" w:hAnsi="Arial" w:cs="Arial"/>
          <w:lang w:val="ro-RO"/>
        </w:rPr>
      </w:pPr>
    </w:p>
    <w:p w:rsidR="00AE6FBF" w:rsidRPr="00E576C1" w:rsidRDefault="007C21FF" w:rsidP="00EE1E2D">
      <w:pPr>
        <w:pStyle w:val="Header"/>
        <w:tabs>
          <w:tab w:val="clear" w:pos="4320"/>
          <w:tab w:val="clear" w:pos="8640"/>
          <w:tab w:val="right" w:pos="9072"/>
        </w:tabs>
        <w:spacing w:before="60" w:after="60" w:line="360" w:lineRule="auto"/>
        <w:ind w:left="993"/>
        <w:jc w:val="both"/>
        <w:rPr>
          <w:rFonts w:ascii="Arial" w:hAnsi="Arial" w:cs="Arial"/>
          <w:lang w:val="ro-RO"/>
        </w:rPr>
      </w:pPr>
      <w:r w:rsidRPr="00E576C1">
        <w:rPr>
          <w:rFonts w:ascii="Arial" w:hAnsi="Arial" w:cs="Arial"/>
          <w:b/>
          <w:lang w:val="ro-RO"/>
        </w:rPr>
        <w:t xml:space="preserve">b. </w:t>
      </w:r>
      <w:r w:rsidR="00754B64" w:rsidRPr="00E576C1">
        <w:rPr>
          <w:rFonts w:ascii="Arial" w:hAnsi="Arial" w:cs="Arial"/>
          <w:b/>
          <w:lang w:val="ro-RO"/>
        </w:rPr>
        <w:t>Pentru contractele de furnizare echipamente</w:t>
      </w:r>
      <w:r w:rsidR="00754B64" w:rsidRPr="00E576C1">
        <w:rPr>
          <w:rFonts w:ascii="Arial" w:hAnsi="Arial" w:cs="Arial"/>
          <w:lang w:val="ro-RO"/>
        </w:rPr>
        <w:t>:</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contractele încheiate de beneficiar şi actele adiţionale;</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facturil</w:t>
      </w:r>
      <w:r w:rsidR="007C21FF" w:rsidRPr="00E576C1">
        <w:rPr>
          <w:rFonts w:ascii="Arial" w:hAnsi="Arial" w:cs="Arial"/>
          <w:lang w:val="ro-RO"/>
        </w:rPr>
        <w:t>e</w:t>
      </w:r>
      <w:r w:rsidRPr="00E576C1">
        <w:rPr>
          <w:rFonts w:ascii="Arial" w:hAnsi="Arial" w:cs="Arial"/>
          <w:lang w:val="ro-RO"/>
        </w:rPr>
        <w:t>;</w:t>
      </w:r>
    </w:p>
    <w:p w:rsidR="00AE6FBF" w:rsidRPr="00E576C1" w:rsidRDefault="007C21FF" w:rsidP="00EE1E2D">
      <w:pPr>
        <w:pStyle w:val="ListParagraph"/>
        <w:numPr>
          <w:ilvl w:val="0"/>
          <w:numId w:val="5"/>
        </w:numPr>
        <w:spacing w:line="360" w:lineRule="auto"/>
        <w:jc w:val="both"/>
        <w:rPr>
          <w:rFonts w:ascii="Arial" w:hAnsi="Arial" w:cs="Arial"/>
          <w:lang w:val="ro-RO"/>
        </w:rPr>
      </w:pPr>
      <w:r w:rsidRPr="00E576C1">
        <w:rPr>
          <w:rFonts w:ascii="Arial" w:hAnsi="Arial" w:cs="Arial"/>
          <w:lang w:val="ro-RO"/>
        </w:rPr>
        <w:t>g</w:t>
      </w:r>
      <w:r w:rsidR="00754B64" w:rsidRPr="00E576C1">
        <w:rPr>
          <w:rFonts w:ascii="Arial" w:hAnsi="Arial" w:cs="Arial"/>
          <w:lang w:val="ro-RO"/>
        </w:rPr>
        <w:t>aranţia de avans (dacă este cazul);</w:t>
      </w:r>
    </w:p>
    <w:p w:rsidR="00AE6FBF" w:rsidRPr="00E576C1" w:rsidRDefault="007C21FF" w:rsidP="00EE1E2D">
      <w:pPr>
        <w:numPr>
          <w:ilvl w:val="0"/>
          <w:numId w:val="5"/>
        </w:numPr>
        <w:spacing w:line="360" w:lineRule="auto"/>
        <w:jc w:val="both"/>
        <w:rPr>
          <w:rFonts w:ascii="Arial" w:hAnsi="Arial" w:cs="Arial"/>
          <w:lang w:val="ro-RO"/>
        </w:rPr>
      </w:pPr>
      <w:r w:rsidRPr="00E576C1">
        <w:rPr>
          <w:rFonts w:ascii="Arial" w:hAnsi="Arial" w:cs="Arial"/>
          <w:lang w:val="ro-RO"/>
        </w:rPr>
        <w:t>g</w:t>
      </w:r>
      <w:r w:rsidR="00754B64" w:rsidRPr="00E576C1">
        <w:rPr>
          <w:rFonts w:ascii="Arial" w:hAnsi="Arial" w:cs="Arial"/>
          <w:lang w:val="ro-RO"/>
        </w:rPr>
        <w:t>aranţia de bună execuţie (dacă este cazul);</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declaraţiile vamale (pentru bunurile din import), din ţări altele decât cele membre UE;</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procesele verbale de recepţie a bunurilor achiziţionate (dacă este cazul);</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procesele verbale de punere în funcţiune a bunurilor achiziţionate (se ataşează la cererea de plată finală</w:t>
      </w:r>
      <w:r w:rsidR="007C21FF" w:rsidRPr="00E576C1">
        <w:rPr>
          <w:rFonts w:ascii="Arial" w:hAnsi="Arial" w:cs="Arial"/>
          <w:lang w:val="en-GB"/>
        </w:rPr>
        <w:t xml:space="preserve"> </w:t>
      </w:r>
      <w:proofErr w:type="spellStart"/>
      <w:r w:rsidR="007C21FF" w:rsidRPr="00E576C1">
        <w:rPr>
          <w:rFonts w:ascii="Arial" w:hAnsi="Arial" w:cs="Arial"/>
          <w:lang w:val="en-GB"/>
        </w:rPr>
        <w:t>daca</w:t>
      </w:r>
      <w:proofErr w:type="spellEnd"/>
      <w:r w:rsidR="007C21FF" w:rsidRPr="00E576C1">
        <w:rPr>
          <w:rFonts w:ascii="Arial" w:hAnsi="Arial" w:cs="Arial"/>
          <w:lang w:val="en-GB"/>
        </w:rPr>
        <w:t xml:space="preserve"> </w:t>
      </w:r>
      <w:proofErr w:type="spellStart"/>
      <w:r w:rsidR="007C21FF" w:rsidRPr="00E576C1">
        <w:rPr>
          <w:rFonts w:ascii="Arial" w:hAnsi="Arial" w:cs="Arial"/>
          <w:lang w:val="en-GB"/>
        </w:rPr>
        <w:t>este</w:t>
      </w:r>
      <w:proofErr w:type="spellEnd"/>
      <w:r w:rsidR="007C21FF" w:rsidRPr="00E576C1">
        <w:rPr>
          <w:rFonts w:ascii="Arial" w:hAnsi="Arial" w:cs="Arial"/>
          <w:lang w:val="en-GB"/>
        </w:rPr>
        <w:t xml:space="preserve"> </w:t>
      </w:r>
      <w:proofErr w:type="spellStart"/>
      <w:r w:rsidR="007C21FF" w:rsidRPr="00E576C1">
        <w:rPr>
          <w:rFonts w:ascii="Arial" w:hAnsi="Arial" w:cs="Arial"/>
          <w:lang w:val="en-GB"/>
        </w:rPr>
        <w:t>cazul</w:t>
      </w:r>
      <w:proofErr w:type="spellEnd"/>
      <w:r w:rsidRPr="00E576C1">
        <w:rPr>
          <w:rFonts w:ascii="Arial" w:hAnsi="Arial" w:cs="Arial"/>
          <w:lang w:val="ro-RO"/>
        </w:rPr>
        <w:t>);</w:t>
      </w:r>
    </w:p>
    <w:p w:rsidR="00B345FD" w:rsidRPr="00E576C1" w:rsidRDefault="00B345FD" w:rsidP="00EE1E2D">
      <w:pPr>
        <w:pStyle w:val="Header"/>
        <w:tabs>
          <w:tab w:val="clear" w:pos="4320"/>
          <w:tab w:val="clear" w:pos="8640"/>
          <w:tab w:val="right" w:pos="9072"/>
        </w:tabs>
        <w:spacing w:before="60" w:after="60" w:line="360" w:lineRule="auto"/>
        <w:ind w:left="993"/>
        <w:jc w:val="both"/>
        <w:rPr>
          <w:rFonts w:ascii="Arial" w:hAnsi="Arial" w:cs="Arial"/>
          <w:b/>
          <w:lang w:val="ro-RO"/>
        </w:rPr>
      </w:pPr>
    </w:p>
    <w:p w:rsidR="00B345FD" w:rsidRPr="00E576C1" w:rsidRDefault="00B345FD" w:rsidP="00EE1E2D">
      <w:pPr>
        <w:pStyle w:val="Header"/>
        <w:tabs>
          <w:tab w:val="clear" w:pos="4320"/>
          <w:tab w:val="clear" w:pos="8640"/>
          <w:tab w:val="right" w:pos="9072"/>
        </w:tabs>
        <w:spacing w:before="60" w:after="60" w:line="360" w:lineRule="auto"/>
        <w:ind w:left="993"/>
        <w:jc w:val="both"/>
        <w:rPr>
          <w:rFonts w:ascii="Arial" w:hAnsi="Arial" w:cs="Arial"/>
          <w:b/>
          <w:lang w:val="ro-RO"/>
        </w:rPr>
      </w:pPr>
    </w:p>
    <w:p w:rsidR="00AE6FBF" w:rsidRPr="00E576C1" w:rsidRDefault="00754B64" w:rsidP="00EE1E2D">
      <w:pPr>
        <w:pStyle w:val="Header"/>
        <w:tabs>
          <w:tab w:val="clear" w:pos="4320"/>
          <w:tab w:val="clear" w:pos="8640"/>
          <w:tab w:val="right" w:pos="9072"/>
        </w:tabs>
        <w:spacing w:before="60" w:after="60" w:line="360" w:lineRule="auto"/>
        <w:ind w:left="993"/>
        <w:jc w:val="both"/>
        <w:rPr>
          <w:rFonts w:ascii="Arial" w:hAnsi="Arial" w:cs="Arial"/>
          <w:b/>
          <w:lang w:val="ro-RO"/>
        </w:rPr>
      </w:pPr>
      <w:r w:rsidRPr="00E576C1">
        <w:rPr>
          <w:rFonts w:ascii="Arial" w:hAnsi="Arial" w:cs="Arial"/>
          <w:b/>
          <w:lang w:val="ro-RO"/>
        </w:rPr>
        <w:t>c. Pentru contractele de servicii:</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contractele încheiate de beneficiar şi după devizele financiare pentru servicii (dacă este cazul)</w:t>
      </w:r>
      <w:r w:rsidR="00E7150D" w:rsidRPr="00E576C1">
        <w:rPr>
          <w:rFonts w:ascii="Arial" w:hAnsi="Arial" w:cs="Arial"/>
        </w:rPr>
        <w:t xml:space="preserve"> </w:t>
      </w:r>
      <w:r w:rsidR="00E7150D" w:rsidRPr="00E576C1">
        <w:rPr>
          <w:rFonts w:ascii="Arial" w:hAnsi="Arial" w:cs="Arial"/>
          <w:lang w:val="ro-RO"/>
        </w:rPr>
        <w:t>şi actele adiţionale</w:t>
      </w:r>
      <w:r w:rsidRPr="00E576C1">
        <w:rPr>
          <w:rFonts w:ascii="Arial" w:hAnsi="Arial" w:cs="Arial"/>
          <w:lang w:val="ro-RO"/>
        </w:rPr>
        <w:t>;</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facturil</w:t>
      </w:r>
      <w:r w:rsidR="007C21FF" w:rsidRPr="00E576C1">
        <w:rPr>
          <w:rFonts w:ascii="Arial" w:hAnsi="Arial" w:cs="Arial"/>
          <w:lang w:val="ro-RO"/>
        </w:rPr>
        <w:t>e</w:t>
      </w:r>
      <w:r w:rsidRPr="00E576C1">
        <w:rPr>
          <w:rFonts w:ascii="Arial" w:hAnsi="Arial" w:cs="Arial"/>
          <w:lang w:val="ro-RO"/>
        </w:rPr>
        <w:t>;</w:t>
      </w:r>
    </w:p>
    <w:p w:rsidR="00AE6FBF" w:rsidRPr="00E576C1" w:rsidRDefault="007C21FF" w:rsidP="00EE1E2D">
      <w:pPr>
        <w:pStyle w:val="ListParagraph"/>
        <w:numPr>
          <w:ilvl w:val="0"/>
          <w:numId w:val="5"/>
        </w:numPr>
        <w:spacing w:line="360" w:lineRule="auto"/>
        <w:jc w:val="both"/>
        <w:rPr>
          <w:rFonts w:ascii="Arial" w:hAnsi="Arial" w:cs="Arial"/>
          <w:lang w:val="ro-RO"/>
        </w:rPr>
      </w:pPr>
      <w:r w:rsidRPr="00E576C1">
        <w:rPr>
          <w:rFonts w:ascii="Arial" w:hAnsi="Arial" w:cs="Arial"/>
          <w:lang w:val="ro-RO"/>
        </w:rPr>
        <w:t>g</w:t>
      </w:r>
      <w:r w:rsidR="00754B64" w:rsidRPr="00E576C1">
        <w:rPr>
          <w:rFonts w:ascii="Arial" w:hAnsi="Arial" w:cs="Arial"/>
          <w:lang w:val="ro-RO"/>
        </w:rPr>
        <w:t>aranţia de avans (dacă este cazul);</w:t>
      </w:r>
    </w:p>
    <w:p w:rsidR="00AE6FBF" w:rsidRPr="00E576C1" w:rsidRDefault="007C21FF" w:rsidP="00EE1E2D">
      <w:pPr>
        <w:numPr>
          <w:ilvl w:val="0"/>
          <w:numId w:val="5"/>
        </w:numPr>
        <w:spacing w:line="360" w:lineRule="auto"/>
        <w:jc w:val="both"/>
        <w:rPr>
          <w:rFonts w:ascii="Arial" w:hAnsi="Arial" w:cs="Arial"/>
          <w:lang w:val="ro-RO"/>
        </w:rPr>
      </w:pPr>
      <w:r w:rsidRPr="00E576C1">
        <w:rPr>
          <w:rFonts w:ascii="Arial" w:hAnsi="Arial" w:cs="Arial"/>
          <w:lang w:val="ro-RO"/>
        </w:rPr>
        <w:t>g</w:t>
      </w:r>
      <w:r w:rsidR="00754B64" w:rsidRPr="00E576C1">
        <w:rPr>
          <w:rFonts w:ascii="Arial" w:hAnsi="Arial" w:cs="Arial"/>
          <w:lang w:val="ro-RO"/>
        </w:rPr>
        <w:t>aranţia de bună execuţie pentru servicii;</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procesele verbale de predare a serviciilor;</w:t>
      </w:r>
    </w:p>
    <w:p w:rsidR="00AE6FBF" w:rsidRPr="00E576C1" w:rsidRDefault="00754B64" w:rsidP="00EE1E2D">
      <w:pPr>
        <w:numPr>
          <w:ilvl w:val="0"/>
          <w:numId w:val="5"/>
        </w:numPr>
        <w:spacing w:line="360" w:lineRule="auto"/>
        <w:jc w:val="both"/>
        <w:rPr>
          <w:rFonts w:ascii="Arial" w:hAnsi="Arial" w:cs="Arial"/>
          <w:lang w:val="ro-RO"/>
        </w:rPr>
      </w:pPr>
      <w:r w:rsidRPr="00E576C1">
        <w:rPr>
          <w:rFonts w:ascii="Arial" w:hAnsi="Arial" w:cs="Arial"/>
          <w:lang w:val="ro-RO"/>
        </w:rPr>
        <w:t>rapoartele de activitate/ audit;</w:t>
      </w:r>
    </w:p>
    <w:p w:rsidR="007C21FF" w:rsidRPr="00E576C1" w:rsidRDefault="007C21FF" w:rsidP="00EE1E2D">
      <w:pPr>
        <w:numPr>
          <w:ilvl w:val="0"/>
          <w:numId w:val="5"/>
        </w:numPr>
        <w:spacing w:line="360" w:lineRule="auto"/>
        <w:jc w:val="both"/>
        <w:rPr>
          <w:rFonts w:ascii="Arial" w:hAnsi="Arial" w:cs="Arial"/>
          <w:lang w:val="ro-RO"/>
        </w:rPr>
      </w:pPr>
      <w:r w:rsidRPr="00E576C1">
        <w:rPr>
          <w:rFonts w:ascii="Arial" w:hAnsi="Arial" w:cs="Arial"/>
          <w:lang w:val="ro-RO"/>
        </w:rPr>
        <w:t>avizul emis de OI pentru activitațile de informare și publicitate;</w:t>
      </w:r>
    </w:p>
    <w:p w:rsidR="00373FCA" w:rsidRPr="00E576C1" w:rsidRDefault="00373FCA" w:rsidP="00F02DF7">
      <w:pPr>
        <w:pStyle w:val="ListParagraph"/>
        <w:numPr>
          <w:ilvl w:val="0"/>
          <w:numId w:val="5"/>
        </w:numPr>
        <w:spacing w:line="360" w:lineRule="auto"/>
        <w:jc w:val="both"/>
        <w:rPr>
          <w:rFonts w:ascii="Arial" w:hAnsi="Arial" w:cs="Arial"/>
          <w:lang w:val="ro-RO"/>
        </w:rPr>
      </w:pPr>
      <w:r w:rsidRPr="00E576C1">
        <w:rPr>
          <w:rFonts w:ascii="Arial" w:hAnsi="Arial" w:cs="Arial"/>
          <w:lang w:val="ro-RO"/>
        </w:rPr>
        <w:t>fotografii după materialele de informare/ publicitate si promovare a proiectului</w:t>
      </w:r>
      <w:r w:rsidR="00EE1E2D" w:rsidRPr="00E576C1">
        <w:rPr>
          <w:rFonts w:ascii="Arial" w:hAnsi="Arial" w:cs="Arial"/>
          <w:lang w:val="ro-RO"/>
        </w:rPr>
        <w:t>.</w:t>
      </w:r>
    </w:p>
    <w:p w:rsidR="00AE6FBF" w:rsidRPr="00E576C1" w:rsidRDefault="007C21FF" w:rsidP="00EE1E2D">
      <w:pPr>
        <w:pStyle w:val="Header"/>
        <w:tabs>
          <w:tab w:val="clear" w:pos="4320"/>
          <w:tab w:val="clear" w:pos="8640"/>
          <w:tab w:val="right" w:pos="9072"/>
        </w:tabs>
        <w:spacing w:before="60" w:after="60" w:line="360" w:lineRule="auto"/>
        <w:ind w:left="1276" w:hanging="283"/>
        <w:jc w:val="both"/>
        <w:rPr>
          <w:rFonts w:ascii="Arial" w:hAnsi="Arial" w:cs="Arial"/>
          <w:b/>
          <w:lang w:val="ro-RO"/>
        </w:rPr>
      </w:pPr>
      <w:r w:rsidRPr="00E576C1">
        <w:rPr>
          <w:rFonts w:ascii="Arial" w:hAnsi="Arial" w:cs="Arial"/>
          <w:b/>
          <w:lang w:val="ro-RO"/>
        </w:rPr>
        <w:t xml:space="preserve">d. </w:t>
      </w:r>
      <w:r w:rsidR="00754B64" w:rsidRPr="00E576C1">
        <w:rPr>
          <w:rFonts w:ascii="Arial" w:hAnsi="Arial" w:cs="Arial"/>
          <w:lang w:val="ro-RO"/>
        </w:rPr>
        <w:t xml:space="preserve">documentele care atestă plata (ex. ordine de plată, extrase de cont etc.) care dovedesc plata contribuției proprii aferentă cheltuielilor eligibile incluse în documentele </w:t>
      </w:r>
      <w:r w:rsidR="0041596D" w:rsidRPr="00E576C1">
        <w:rPr>
          <w:rFonts w:ascii="Arial" w:hAnsi="Arial" w:cs="Arial"/>
          <w:lang w:val="ro-RO"/>
        </w:rPr>
        <w:t xml:space="preserve">justificative aferente </w:t>
      </w:r>
      <w:r w:rsidR="00754B64" w:rsidRPr="00E576C1">
        <w:rPr>
          <w:rFonts w:ascii="Arial" w:hAnsi="Arial" w:cs="Arial"/>
          <w:lang w:val="ro-RO"/>
        </w:rPr>
        <w:t>cererii de plată (dacă este cazul).</w:t>
      </w:r>
      <w:r w:rsidR="0041596D" w:rsidRPr="00E576C1">
        <w:rPr>
          <w:rFonts w:ascii="Arial" w:hAnsi="Arial" w:cs="Arial"/>
          <w:lang w:val="ro-RO"/>
        </w:rPr>
        <w:t xml:space="preserve"> </w:t>
      </w:r>
      <w:r w:rsidR="00754B64" w:rsidRPr="00E576C1">
        <w:rPr>
          <w:rFonts w:ascii="Arial" w:hAnsi="Arial" w:cs="Arial"/>
          <w:lang w:val="ro-RO"/>
        </w:rPr>
        <w:t>Beneficiarii/</w:t>
      </w:r>
      <w:r w:rsidR="00EE1E2D" w:rsidRPr="00E576C1">
        <w:rPr>
          <w:rFonts w:ascii="Arial" w:hAnsi="Arial" w:cs="Arial"/>
          <w:lang w:val="ro-RO"/>
        </w:rPr>
        <w:t xml:space="preserve"> </w:t>
      </w:r>
      <w:r w:rsidR="00754B64" w:rsidRPr="00E576C1">
        <w:rPr>
          <w:rFonts w:ascii="Arial" w:hAnsi="Arial" w:cs="Arial"/>
          <w:lang w:val="ro-RO"/>
        </w:rPr>
        <w:t>Liderii de parteneriat/ Partenerii, alţii decât cei prevăzuţi la art. 6 şi 7 din O.U.G. nr.40/</w:t>
      </w:r>
      <w:r w:rsidR="00EE1E2D" w:rsidRPr="00E576C1">
        <w:rPr>
          <w:rFonts w:ascii="Arial" w:hAnsi="Arial" w:cs="Arial"/>
          <w:lang w:val="ro-RO"/>
        </w:rPr>
        <w:t xml:space="preserve"> </w:t>
      </w:r>
      <w:r w:rsidR="00754B64" w:rsidRPr="00E576C1">
        <w:rPr>
          <w:rFonts w:ascii="Arial" w:hAnsi="Arial" w:cs="Arial"/>
          <w:lang w:val="ro-RO"/>
        </w:rPr>
        <w:t>2015, cu modificările şi completările ulterioare, au obligaţia de a achita integral contribuţia proprie aferentă cheltuielilor eligibile incluse în documentele anexate cererii de plată;</w:t>
      </w:r>
    </w:p>
    <w:p w:rsidR="00AE6FBF" w:rsidRPr="00E576C1" w:rsidRDefault="00915BEA" w:rsidP="00EE1E2D">
      <w:pPr>
        <w:pStyle w:val="Header"/>
        <w:tabs>
          <w:tab w:val="clear" w:pos="4320"/>
          <w:tab w:val="clear" w:pos="8640"/>
          <w:tab w:val="right" w:pos="9072"/>
        </w:tabs>
        <w:spacing w:before="60" w:after="60" w:line="360" w:lineRule="auto"/>
        <w:ind w:left="1276" w:hanging="283"/>
        <w:jc w:val="both"/>
        <w:rPr>
          <w:rFonts w:ascii="Arial" w:hAnsi="Arial" w:cs="Arial"/>
          <w:lang w:val="ro-RO"/>
        </w:rPr>
      </w:pPr>
      <w:r w:rsidRPr="00E576C1">
        <w:rPr>
          <w:rFonts w:ascii="Arial" w:hAnsi="Arial" w:cs="Arial"/>
          <w:b/>
          <w:bCs/>
          <w:lang w:val="ro-RO"/>
        </w:rPr>
        <w:t>e.</w:t>
      </w:r>
      <w:r w:rsidRPr="00E576C1">
        <w:rPr>
          <w:rFonts w:ascii="Arial" w:hAnsi="Arial" w:cs="Arial"/>
          <w:lang w:val="ro-RO"/>
        </w:rPr>
        <w:t xml:space="preserve"> d</w:t>
      </w:r>
      <w:r w:rsidR="00754B64" w:rsidRPr="00E576C1">
        <w:rPr>
          <w:rFonts w:ascii="Arial" w:hAnsi="Arial" w:cs="Arial"/>
          <w:lang w:val="ro-RO"/>
        </w:rPr>
        <w:t>eclaraţia pe propria răspundere a beneficiarului în care să fie evidenţiate veniturile nete generate de proiect în implementare</w:t>
      </w:r>
      <w:r w:rsidR="00754B64" w:rsidRPr="00E576C1">
        <w:rPr>
          <w:rFonts w:ascii="Arial" w:hAnsi="Arial" w:cs="Arial"/>
          <w:lang w:val="en-GB"/>
        </w:rPr>
        <w:t>,</w:t>
      </w:r>
      <w:r w:rsidRPr="00E576C1">
        <w:rPr>
          <w:rFonts w:ascii="Arial" w:hAnsi="Arial" w:cs="Arial"/>
          <w:lang w:val="ro-RO"/>
        </w:rPr>
        <w:t xml:space="preserve"> la cererea de plată finală</w:t>
      </w:r>
      <w:r w:rsidR="00CA06CB" w:rsidRPr="00E576C1">
        <w:rPr>
          <w:rFonts w:ascii="Arial" w:hAnsi="Arial" w:cs="Arial"/>
          <w:lang w:val="ro-RO"/>
        </w:rPr>
        <w:t xml:space="preserve"> (daca este cazul – pentru proiectele generatoare de venit)</w:t>
      </w:r>
      <w:r w:rsidR="00754B64" w:rsidRPr="00E576C1">
        <w:rPr>
          <w:rFonts w:ascii="Arial" w:hAnsi="Arial" w:cs="Arial"/>
          <w:lang w:val="ro-RO"/>
        </w:rPr>
        <w:t>.</w:t>
      </w:r>
    </w:p>
    <w:p w:rsidR="00B82912" w:rsidRPr="00E576C1" w:rsidRDefault="00B82912" w:rsidP="00EE1E2D">
      <w:pPr>
        <w:pStyle w:val="Header"/>
        <w:tabs>
          <w:tab w:val="clear" w:pos="4320"/>
          <w:tab w:val="clear" w:pos="8640"/>
          <w:tab w:val="right" w:pos="9072"/>
        </w:tabs>
        <w:spacing w:before="60" w:after="60" w:line="360" w:lineRule="auto"/>
        <w:ind w:left="1276" w:hanging="283"/>
        <w:jc w:val="both"/>
        <w:rPr>
          <w:rFonts w:ascii="Arial" w:hAnsi="Arial" w:cs="Arial"/>
          <w:lang w:val="ro-RO"/>
        </w:rPr>
      </w:pPr>
    </w:p>
    <w:p w:rsidR="00AE6FBF" w:rsidRPr="00E576C1" w:rsidRDefault="00EE1E2D" w:rsidP="00EE1E2D">
      <w:pPr>
        <w:pStyle w:val="Header"/>
        <w:tabs>
          <w:tab w:val="clear" w:pos="4320"/>
          <w:tab w:val="clear" w:pos="8640"/>
          <w:tab w:val="right" w:pos="9072"/>
        </w:tabs>
        <w:spacing w:before="60" w:after="60" w:line="360" w:lineRule="auto"/>
        <w:ind w:firstLine="709"/>
        <w:jc w:val="both"/>
        <w:rPr>
          <w:rFonts w:ascii="Arial" w:hAnsi="Arial" w:cs="Arial"/>
          <w:lang w:val="ro-RO"/>
        </w:rPr>
      </w:pPr>
      <w:r w:rsidRPr="00E576C1">
        <w:rPr>
          <w:rFonts w:ascii="Arial" w:hAnsi="Arial" w:cs="Arial"/>
          <w:lang w:val="ro-RO"/>
        </w:rPr>
        <w:tab/>
      </w:r>
      <w:r w:rsidR="00915BEA" w:rsidRPr="00E576C1">
        <w:rPr>
          <w:rFonts w:ascii="Arial" w:hAnsi="Arial" w:cs="Arial"/>
          <w:lang w:val="ro-RO"/>
        </w:rPr>
        <w:t>Documentele originale pe baza cărora se înregistrează în contabilitatea beneficiarului cheltuielile efectuate în cadrul proiectului vor avea menţionat codul proiectului şi menţiunea «Proiect finanţat din POR 2014-2020». În cazul facturilor decontate parțial se va menționa pe factura suma solicitată la decontare</w:t>
      </w:r>
      <w:r w:rsidRPr="00E576C1">
        <w:rPr>
          <w:rFonts w:ascii="Arial" w:hAnsi="Arial" w:cs="Arial"/>
          <w:lang w:val="ro-RO"/>
        </w:rPr>
        <w:t xml:space="preserve">. In situatia facturilor care contin sume aferente mai multor proiecte, suma solicitata va fi separata pe bază și TVA. </w:t>
      </w:r>
      <w:r w:rsidR="00915BEA" w:rsidRPr="00E576C1">
        <w:rPr>
          <w:rFonts w:ascii="Arial" w:hAnsi="Arial" w:cs="Arial"/>
          <w:lang w:val="ro-RO"/>
        </w:rPr>
        <w:t>În plus, pe originalul facturilor incluse în Cererea de plată se va aplica menţiunea “Factura a fost inclusă în Cererea de plată nr. …./………….”.</w:t>
      </w:r>
    </w:p>
    <w:p w:rsidR="00915BEA" w:rsidRPr="00E576C1" w:rsidRDefault="00915BEA" w:rsidP="00EE1E2D">
      <w:pPr>
        <w:spacing w:line="360" w:lineRule="auto"/>
        <w:jc w:val="both"/>
        <w:rPr>
          <w:rFonts w:ascii="Arial" w:hAnsi="Arial" w:cs="Arial"/>
          <w:lang w:val="ro-RO"/>
        </w:rPr>
      </w:pPr>
    </w:p>
    <w:p w:rsidR="00AE6FBF" w:rsidRPr="00E576C1" w:rsidRDefault="00B82912" w:rsidP="00EE1E2D">
      <w:pPr>
        <w:spacing w:line="360" w:lineRule="auto"/>
        <w:ind w:firstLine="709"/>
        <w:jc w:val="both"/>
        <w:rPr>
          <w:rFonts w:ascii="Arial" w:hAnsi="Arial" w:cs="Arial"/>
          <w:b/>
          <w:lang w:val="ro-RO"/>
        </w:rPr>
      </w:pPr>
      <w:r w:rsidRPr="00E576C1">
        <w:rPr>
          <w:rFonts w:ascii="Arial" w:hAnsi="Arial" w:cs="Arial"/>
          <w:b/>
          <w:lang w:val="ro-RO"/>
        </w:rPr>
        <w:t>D</w:t>
      </w:r>
      <w:r w:rsidR="00754B64" w:rsidRPr="00E576C1">
        <w:rPr>
          <w:rFonts w:ascii="Arial" w:hAnsi="Arial" w:cs="Arial"/>
          <w:b/>
          <w:lang w:val="ro-RO"/>
        </w:rPr>
        <w:t>ocumentel</w:t>
      </w:r>
      <w:r w:rsidRPr="00E576C1">
        <w:rPr>
          <w:rFonts w:ascii="Arial" w:hAnsi="Arial" w:cs="Arial"/>
          <w:b/>
          <w:lang w:val="ro-RO"/>
        </w:rPr>
        <w:t>e justificative se vor copia pe CD</w:t>
      </w:r>
      <w:r w:rsidR="00EE1E2D" w:rsidRPr="00E576C1">
        <w:rPr>
          <w:rFonts w:ascii="Arial" w:hAnsi="Arial" w:cs="Arial"/>
          <w:b/>
          <w:lang w:val="ro-RO"/>
        </w:rPr>
        <w:t>,</w:t>
      </w:r>
      <w:r w:rsidRPr="00E576C1">
        <w:rPr>
          <w:rFonts w:ascii="Arial" w:hAnsi="Arial" w:cs="Arial"/>
          <w:b/>
          <w:lang w:val="ro-RO"/>
        </w:rPr>
        <w:t xml:space="preserve"> astfel încât s</w:t>
      </w:r>
      <w:r w:rsidR="00E7150D" w:rsidRPr="00E576C1">
        <w:rPr>
          <w:rFonts w:ascii="Arial" w:hAnsi="Arial" w:cs="Arial"/>
          <w:b/>
          <w:lang w:val="ro-RO"/>
        </w:rPr>
        <w:t>a</w:t>
      </w:r>
      <w:r w:rsidRPr="00E576C1">
        <w:rPr>
          <w:rFonts w:ascii="Arial" w:hAnsi="Arial" w:cs="Arial"/>
          <w:b/>
          <w:lang w:val="ro-RO"/>
        </w:rPr>
        <w:t xml:space="preserve"> fie dispuse în ordinea urmatoare</w:t>
      </w:r>
      <w:r w:rsidR="00754B64" w:rsidRPr="00E576C1">
        <w:rPr>
          <w:rFonts w:ascii="Arial" w:hAnsi="Arial" w:cs="Arial"/>
          <w:b/>
          <w:lang w:val="ro-RO"/>
        </w:rPr>
        <w:t>:</w:t>
      </w:r>
    </w:p>
    <w:p w:rsidR="00AE6FBF" w:rsidRPr="00E576C1" w:rsidRDefault="00754B64" w:rsidP="00EE1E2D">
      <w:pPr>
        <w:pStyle w:val="ListParagraph"/>
        <w:numPr>
          <w:ilvl w:val="0"/>
          <w:numId w:val="7"/>
        </w:numPr>
        <w:spacing w:line="360" w:lineRule="auto"/>
        <w:jc w:val="both"/>
        <w:rPr>
          <w:rFonts w:ascii="Arial" w:hAnsi="Arial" w:cs="Arial"/>
          <w:lang w:val="ro-RO"/>
        </w:rPr>
      </w:pPr>
      <w:r w:rsidRPr="00E576C1">
        <w:rPr>
          <w:rFonts w:ascii="Arial" w:hAnsi="Arial" w:cs="Arial"/>
          <w:lang w:val="ro-RO"/>
        </w:rPr>
        <w:t>documentele financiare (factura, ordinul de plată, extras</w:t>
      </w:r>
      <w:r w:rsidR="00861B8A" w:rsidRPr="00E576C1">
        <w:rPr>
          <w:rFonts w:ascii="Arial" w:hAnsi="Arial" w:cs="Arial"/>
          <w:lang w:val="ro-RO"/>
        </w:rPr>
        <w:t>e</w:t>
      </w:r>
      <w:r w:rsidRPr="00E576C1">
        <w:rPr>
          <w:rFonts w:ascii="Arial" w:hAnsi="Arial" w:cs="Arial"/>
          <w:lang w:val="ro-RO"/>
        </w:rPr>
        <w:t xml:space="preserve"> de cont) vor fi ataşate separat, </w:t>
      </w:r>
      <w:bookmarkStart w:id="3" w:name="_Hlk483497195"/>
      <w:r w:rsidRPr="00E576C1">
        <w:rPr>
          <w:rFonts w:ascii="Arial" w:hAnsi="Arial" w:cs="Arial"/>
          <w:lang w:val="ro-RO"/>
        </w:rPr>
        <w:t xml:space="preserve">aşa cum sunt evidenţiate în </w:t>
      </w:r>
      <w:r w:rsidR="00861B8A" w:rsidRPr="00E576C1">
        <w:rPr>
          <w:rFonts w:ascii="Arial" w:hAnsi="Arial" w:cs="Arial"/>
          <w:lang w:val="ro-RO"/>
        </w:rPr>
        <w:t xml:space="preserve">cererea de </w:t>
      </w:r>
      <w:r w:rsidR="00E7150D" w:rsidRPr="00E576C1">
        <w:rPr>
          <w:rFonts w:ascii="Arial" w:hAnsi="Arial" w:cs="Arial"/>
          <w:lang w:val="ro-RO"/>
        </w:rPr>
        <w:t>plata</w:t>
      </w:r>
      <w:r w:rsidRPr="00E576C1">
        <w:rPr>
          <w:rFonts w:ascii="Arial" w:hAnsi="Arial" w:cs="Arial"/>
          <w:lang w:val="ro-RO"/>
        </w:rPr>
        <w:t>;</w:t>
      </w:r>
    </w:p>
    <w:bookmarkEnd w:id="3"/>
    <w:p w:rsidR="00AE6FBF" w:rsidRPr="00E576C1" w:rsidRDefault="00754B64" w:rsidP="00EE1E2D">
      <w:pPr>
        <w:pStyle w:val="ListParagraph"/>
        <w:numPr>
          <w:ilvl w:val="0"/>
          <w:numId w:val="7"/>
        </w:numPr>
        <w:spacing w:line="360" w:lineRule="auto"/>
        <w:jc w:val="both"/>
        <w:rPr>
          <w:rFonts w:ascii="Arial" w:hAnsi="Arial" w:cs="Arial"/>
          <w:lang w:val="ro-RO"/>
        </w:rPr>
      </w:pPr>
      <w:r w:rsidRPr="00E576C1">
        <w:rPr>
          <w:rFonts w:ascii="Arial" w:hAnsi="Arial" w:cs="Arial"/>
          <w:lang w:val="ro-RO"/>
        </w:rPr>
        <w:t xml:space="preserve">contractul de achiziţie, actele adiţionale, garanţia de avans, garanţia de bună execuţie, autorizaţia de construire, programul de urmărire şi control al calităţii lucrărilor, acordul/ avizul ISC, ordinul de începere al lucrărilor, comunicarea privind începerea execuţiei lucrărilor, ordinul de sistare şi de reîncepere a lucrărilor, centralizatorul situaţiilor de lucrări, situaţiile de lucrări, </w:t>
      </w:r>
      <w:r w:rsidR="002251DF" w:rsidRPr="00E576C1">
        <w:rPr>
          <w:rFonts w:ascii="Arial" w:hAnsi="Arial" w:cs="Arial"/>
          <w:lang w:val="ro-RO"/>
        </w:rPr>
        <w:t xml:space="preserve"> </w:t>
      </w:r>
      <w:r w:rsidR="002251DF" w:rsidRPr="00E576C1">
        <w:rPr>
          <w:rFonts w:ascii="Arial" w:hAnsi="Arial" w:cs="Arial"/>
          <w:lang w:val="en-GB"/>
        </w:rPr>
        <w:t xml:space="preserve">un document </w:t>
      </w:r>
      <w:proofErr w:type="spellStart"/>
      <w:r w:rsidR="002251DF" w:rsidRPr="00E576C1">
        <w:rPr>
          <w:rFonts w:ascii="Arial" w:hAnsi="Arial" w:cs="Arial"/>
          <w:lang w:val="en-GB"/>
        </w:rPr>
        <w:t>asumat</w:t>
      </w:r>
      <w:proofErr w:type="spellEnd"/>
      <w:r w:rsidR="002251DF" w:rsidRPr="00E576C1">
        <w:rPr>
          <w:rFonts w:ascii="Arial" w:hAnsi="Arial" w:cs="Arial"/>
          <w:lang w:val="en-GB"/>
        </w:rPr>
        <w:t xml:space="preserve"> de  </w:t>
      </w:r>
      <w:proofErr w:type="spellStart"/>
      <w:r w:rsidR="002251DF" w:rsidRPr="00E576C1">
        <w:rPr>
          <w:rFonts w:ascii="Arial" w:hAnsi="Arial" w:cs="Arial"/>
          <w:lang w:val="en-GB"/>
        </w:rPr>
        <w:t>beneficiar</w:t>
      </w:r>
      <w:proofErr w:type="spellEnd"/>
      <w:r w:rsidR="002251DF" w:rsidRPr="00E576C1">
        <w:rPr>
          <w:rFonts w:ascii="Arial" w:hAnsi="Arial" w:cs="Arial"/>
          <w:lang w:val="en-GB"/>
        </w:rPr>
        <w:t xml:space="preserve">  din care </w:t>
      </w:r>
      <w:proofErr w:type="spellStart"/>
      <w:r w:rsidR="002251DF" w:rsidRPr="00E576C1">
        <w:rPr>
          <w:rFonts w:ascii="Arial" w:hAnsi="Arial" w:cs="Arial"/>
          <w:lang w:val="en-GB"/>
        </w:rPr>
        <w:t>sa</w:t>
      </w:r>
      <w:proofErr w:type="spellEnd"/>
      <w:r w:rsidR="002251DF" w:rsidRPr="00E576C1">
        <w:rPr>
          <w:rFonts w:ascii="Arial" w:hAnsi="Arial" w:cs="Arial"/>
          <w:lang w:val="en-GB"/>
        </w:rPr>
        <w:t xml:space="preserve"> </w:t>
      </w:r>
      <w:proofErr w:type="spellStart"/>
      <w:r w:rsidR="002251DF" w:rsidRPr="00E576C1">
        <w:rPr>
          <w:rFonts w:ascii="Arial" w:hAnsi="Arial" w:cs="Arial"/>
          <w:lang w:val="en-GB"/>
        </w:rPr>
        <w:t>rezulte</w:t>
      </w:r>
      <w:proofErr w:type="spellEnd"/>
      <w:r w:rsidR="002251DF" w:rsidRPr="00E576C1">
        <w:rPr>
          <w:rFonts w:ascii="Arial" w:hAnsi="Arial" w:cs="Arial"/>
          <w:lang w:val="en-GB"/>
        </w:rPr>
        <w:t xml:space="preserve"> </w:t>
      </w:r>
      <w:proofErr w:type="spellStart"/>
      <w:r w:rsidR="002251DF" w:rsidRPr="00E576C1">
        <w:rPr>
          <w:rFonts w:ascii="Arial" w:hAnsi="Arial" w:cs="Arial"/>
          <w:lang w:val="en-GB"/>
        </w:rPr>
        <w:t>numarul</w:t>
      </w:r>
      <w:proofErr w:type="spellEnd"/>
      <w:r w:rsidR="002251DF" w:rsidRPr="00E576C1">
        <w:rPr>
          <w:rFonts w:ascii="Arial" w:hAnsi="Arial" w:cs="Arial"/>
          <w:lang w:val="en-GB"/>
        </w:rPr>
        <w:t xml:space="preserve"> total de </w:t>
      </w:r>
      <w:proofErr w:type="spellStart"/>
      <w:r w:rsidR="002251DF" w:rsidRPr="00E576C1">
        <w:rPr>
          <w:rFonts w:ascii="Arial" w:hAnsi="Arial" w:cs="Arial"/>
          <w:lang w:val="en-GB"/>
        </w:rPr>
        <w:t>articole</w:t>
      </w:r>
      <w:proofErr w:type="spellEnd"/>
      <w:r w:rsidR="002251DF" w:rsidRPr="00E576C1">
        <w:rPr>
          <w:rFonts w:ascii="Arial" w:hAnsi="Arial" w:cs="Arial"/>
          <w:lang w:val="en-GB"/>
        </w:rPr>
        <w:t xml:space="preserve"> de </w:t>
      </w:r>
      <w:proofErr w:type="spellStart"/>
      <w:r w:rsidR="002251DF" w:rsidRPr="00E576C1">
        <w:rPr>
          <w:rFonts w:ascii="Arial" w:hAnsi="Arial" w:cs="Arial"/>
          <w:lang w:val="en-GB"/>
        </w:rPr>
        <w:t>deviz</w:t>
      </w:r>
      <w:proofErr w:type="spellEnd"/>
      <w:r w:rsidR="002251DF" w:rsidRPr="00E576C1">
        <w:rPr>
          <w:rFonts w:ascii="Arial" w:hAnsi="Arial" w:cs="Arial"/>
          <w:lang w:val="en-GB"/>
        </w:rPr>
        <w:t xml:space="preserve"> </w:t>
      </w:r>
      <w:proofErr w:type="spellStart"/>
      <w:r w:rsidR="002251DF" w:rsidRPr="00E576C1">
        <w:rPr>
          <w:rFonts w:ascii="Arial" w:hAnsi="Arial" w:cs="Arial"/>
          <w:lang w:val="en-GB"/>
        </w:rPr>
        <w:t>solicitate</w:t>
      </w:r>
      <w:proofErr w:type="spellEnd"/>
      <w:r w:rsidR="002251DF" w:rsidRPr="00E576C1">
        <w:rPr>
          <w:rFonts w:ascii="Arial" w:hAnsi="Arial" w:cs="Arial"/>
          <w:lang w:val="en-GB"/>
        </w:rPr>
        <w:t xml:space="preserve"> la </w:t>
      </w:r>
      <w:proofErr w:type="spellStart"/>
      <w:r w:rsidR="002251DF" w:rsidRPr="00E576C1">
        <w:rPr>
          <w:rFonts w:ascii="Arial" w:hAnsi="Arial" w:cs="Arial"/>
          <w:lang w:val="en-GB"/>
        </w:rPr>
        <w:t>decontare</w:t>
      </w:r>
      <w:proofErr w:type="spellEnd"/>
      <w:r w:rsidR="002251DF" w:rsidRPr="00E576C1">
        <w:rPr>
          <w:rFonts w:ascii="Arial" w:hAnsi="Arial" w:cs="Arial"/>
          <w:lang w:val="en-GB"/>
        </w:rPr>
        <w:t xml:space="preserve"> in </w:t>
      </w:r>
      <w:proofErr w:type="spellStart"/>
      <w:r w:rsidR="002251DF" w:rsidRPr="00E576C1">
        <w:rPr>
          <w:rFonts w:ascii="Arial" w:hAnsi="Arial" w:cs="Arial"/>
          <w:lang w:val="en-GB"/>
        </w:rPr>
        <w:t>cererea</w:t>
      </w:r>
      <w:proofErr w:type="spellEnd"/>
      <w:r w:rsidR="002251DF" w:rsidRPr="00E576C1">
        <w:rPr>
          <w:rFonts w:ascii="Arial" w:hAnsi="Arial" w:cs="Arial"/>
          <w:lang w:val="en-GB"/>
        </w:rPr>
        <w:t xml:space="preserve"> </w:t>
      </w:r>
      <w:proofErr w:type="spellStart"/>
      <w:r w:rsidR="002251DF" w:rsidRPr="00E576C1">
        <w:rPr>
          <w:rFonts w:ascii="Arial" w:hAnsi="Arial" w:cs="Arial"/>
          <w:lang w:val="en-GB"/>
        </w:rPr>
        <w:t>curenta</w:t>
      </w:r>
      <w:proofErr w:type="spellEnd"/>
      <w:r w:rsidR="002251DF" w:rsidRPr="00E576C1">
        <w:rPr>
          <w:rFonts w:ascii="Arial" w:hAnsi="Arial" w:cs="Arial"/>
          <w:lang w:val="en-GB"/>
        </w:rPr>
        <w:t xml:space="preserve">, </w:t>
      </w:r>
      <w:r w:rsidRPr="00E576C1">
        <w:rPr>
          <w:rFonts w:ascii="Arial" w:hAnsi="Arial" w:cs="Arial"/>
          <w:lang w:val="ro-RO"/>
        </w:rPr>
        <w:t xml:space="preserve">notele de constatare, dispoziţiile de şantier, notele de comandă suplimentară şi notele de renunţare, </w:t>
      </w:r>
      <w:r w:rsidR="00EF7E21" w:rsidRPr="00E576C1">
        <w:rPr>
          <w:rFonts w:ascii="Arial" w:hAnsi="Arial" w:cs="Arial"/>
          <w:lang w:val="ro-RO"/>
        </w:rPr>
        <w:t xml:space="preserve">sumarul situației lucrarilor executate, sumarul certificatelor lunare de plată, registrul NR/NCS, recuperarea avansului plătit, sumarul calculului cotei datorate ISC, </w:t>
      </w:r>
      <w:r w:rsidRPr="00E576C1">
        <w:rPr>
          <w:rFonts w:ascii="Arial" w:hAnsi="Arial" w:cs="Arial"/>
          <w:lang w:val="ro-RO"/>
        </w:rPr>
        <w:t>procesele verbale pe faze determinante, procesele - verbale de recepţie parţială, procesele verbale de recepţie la terminarea lucrărilor, procesele verbale de recepţie a bunurilor achiziţionate, procesele verbale de punere în funcţiune a bunurilor achiziţionate, procesele verbale de predare a serviciilor, rapoartele de activitate/ audit</w:t>
      </w:r>
      <w:r w:rsidR="002251DF" w:rsidRPr="00E576C1">
        <w:rPr>
          <w:rFonts w:ascii="Arial" w:hAnsi="Arial" w:cs="Arial"/>
          <w:lang w:val="ro-RO"/>
        </w:rPr>
        <w:t>, avizul emis de OI pentru activitațile de informare și publicitate</w:t>
      </w:r>
      <w:r w:rsidRPr="00E576C1">
        <w:rPr>
          <w:rFonts w:ascii="Arial" w:hAnsi="Arial" w:cs="Arial"/>
          <w:lang w:val="ro-RO"/>
        </w:rPr>
        <w:t xml:space="preserve"> şi certificatul de performanţă energetică vor fi ataşate separat, </w:t>
      </w:r>
      <w:r w:rsidR="00861B8A" w:rsidRPr="00E576C1">
        <w:rPr>
          <w:rFonts w:ascii="Arial" w:hAnsi="Arial" w:cs="Arial"/>
          <w:lang w:val="ro-RO"/>
        </w:rPr>
        <w:t xml:space="preserve">aşa cum sunt evidenţiate în cererea de </w:t>
      </w:r>
      <w:r w:rsidR="002251DF" w:rsidRPr="00E576C1">
        <w:rPr>
          <w:rFonts w:ascii="Arial" w:hAnsi="Arial" w:cs="Arial"/>
          <w:lang w:val="ro-RO"/>
        </w:rPr>
        <w:t>plată</w:t>
      </w:r>
      <w:r w:rsidR="00EE1E2D" w:rsidRPr="00E576C1">
        <w:rPr>
          <w:rFonts w:ascii="Arial" w:hAnsi="Arial" w:cs="Arial"/>
          <w:lang w:val="ro-RO"/>
        </w:rPr>
        <w:t>.</w:t>
      </w:r>
    </w:p>
    <w:p w:rsidR="00AE6FBF" w:rsidRPr="00E576C1" w:rsidRDefault="00754B64" w:rsidP="00EE1E2D">
      <w:pPr>
        <w:spacing w:line="360" w:lineRule="auto"/>
        <w:jc w:val="both"/>
        <w:rPr>
          <w:rFonts w:ascii="Arial" w:hAnsi="Arial" w:cs="Arial"/>
          <w:lang w:val="ro-RO"/>
        </w:rPr>
      </w:pPr>
      <w:r w:rsidRPr="00E576C1">
        <w:rPr>
          <w:rFonts w:ascii="Arial" w:hAnsi="Arial" w:cs="Arial"/>
          <w:lang w:val="ro-RO"/>
        </w:rPr>
        <w:tab/>
      </w:r>
    </w:p>
    <w:p w:rsidR="00AE6FBF" w:rsidRPr="00E576C1" w:rsidRDefault="00754B64" w:rsidP="00EE1E2D">
      <w:pPr>
        <w:spacing w:line="360" w:lineRule="auto"/>
        <w:ind w:firstLine="720"/>
        <w:jc w:val="both"/>
        <w:rPr>
          <w:rFonts w:ascii="Arial" w:hAnsi="Arial" w:cs="Arial"/>
          <w:b/>
          <w:lang w:val="ro-RO"/>
        </w:rPr>
      </w:pPr>
      <w:r w:rsidRPr="00E576C1">
        <w:rPr>
          <w:rFonts w:ascii="Arial" w:hAnsi="Arial" w:cs="Arial"/>
          <w:b/>
          <w:lang w:val="ro-RO"/>
        </w:rPr>
        <w:t>Beneficiarii sunt responsabili de utilizarea sumelor conform destinaţiilor aprobate,  precum şi de restituirea sumelor virate în cazul în care aceştia nu justifică utilizarea lor</w:t>
      </w:r>
      <w:r w:rsidR="00BE4DE7" w:rsidRPr="00E576C1">
        <w:rPr>
          <w:rFonts w:ascii="Arial" w:hAnsi="Arial" w:cs="Arial"/>
          <w:b/>
          <w:lang w:val="ro-RO"/>
        </w:rPr>
        <w:t xml:space="preserve"> prin cereri de rambursare aferente cererii de plată</w:t>
      </w:r>
      <w:r w:rsidR="00EE1E2D" w:rsidRPr="00E576C1">
        <w:rPr>
          <w:rFonts w:ascii="Arial" w:hAnsi="Arial" w:cs="Arial"/>
          <w:b/>
          <w:lang w:val="ro-RO"/>
        </w:rPr>
        <w:t>.</w:t>
      </w:r>
    </w:p>
    <w:p w:rsidR="00AE6FBF" w:rsidRPr="00E576C1" w:rsidRDefault="00754B64" w:rsidP="00EE1E2D">
      <w:pPr>
        <w:spacing w:line="360" w:lineRule="auto"/>
        <w:ind w:firstLine="720"/>
        <w:jc w:val="both"/>
        <w:rPr>
          <w:rFonts w:ascii="Arial" w:hAnsi="Arial" w:cs="Arial"/>
          <w:bCs/>
          <w:lang w:val="ro-RO"/>
        </w:rPr>
      </w:pPr>
      <w:r w:rsidRPr="00E576C1">
        <w:rPr>
          <w:rFonts w:ascii="Arial" w:hAnsi="Arial" w:cs="Arial"/>
          <w:bCs/>
          <w:lang w:val="ro-RO"/>
        </w:rPr>
        <w:t>OI/ AM poate solicita completări/ clarificări în ceea ce priveşte cerer</w:t>
      </w:r>
      <w:r w:rsidR="00BE4DE7" w:rsidRPr="00E576C1">
        <w:rPr>
          <w:rFonts w:ascii="Arial" w:hAnsi="Arial" w:cs="Arial"/>
          <w:bCs/>
          <w:lang w:val="ro-RO"/>
        </w:rPr>
        <w:t xml:space="preserve">ea </w:t>
      </w:r>
      <w:r w:rsidRPr="00E576C1">
        <w:rPr>
          <w:rFonts w:ascii="Arial" w:hAnsi="Arial" w:cs="Arial"/>
          <w:bCs/>
          <w:lang w:val="ro-RO"/>
        </w:rPr>
        <w:t>de plată depus</w:t>
      </w:r>
      <w:r w:rsidR="00EE1E2D" w:rsidRPr="00E576C1">
        <w:rPr>
          <w:rFonts w:ascii="Arial" w:hAnsi="Arial" w:cs="Arial"/>
          <w:bCs/>
          <w:lang w:val="ro-RO"/>
        </w:rPr>
        <w:t>a</w:t>
      </w:r>
      <w:r w:rsidRPr="00E576C1">
        <w:rPr>
          <w:rFonts w:ascii="Arial" w:hAnsi="Arial" w:cs="Arial"/>
          <w:bCs/>
          <w:lang w:val="ro-RO"/>
        </w:rPr>
        <w:t xml:space="preserve"> de către Beneficiar. </w:t>
      </w:r>
      <w:r w:rsidR="00BE4DE7" w:rsidRPr="00E576C1">
        <w:rPr>
          <w:rFonts w:ascii="Arial" w:hAnsi="Arial" w:cs="Arial"/>
          <w:bCs/>
          <w:lang w:val="ro-RO"/>
        </w:rPr>
        <w:t xml:space="preserve">Raspunsul la solicitarile de clarificări și documentele justificative vor fi depuse în același mod ca si dosarul initial. </w:t>
      </w:r>
      <w:r w:rsidRPr="00E576C1">
        <w:rPr>
          <w:rFonts w:ascii="Arial" w:hAnsi="Arial" w:cs="Arial"/>
          <w:bCs/>
          <w:lang w:val="ro-RO"/>
        </w:rPr>
        <w:t xml:space="preserve">În aceste condiţii, termenul de verificare se întrerupe până la data la care este înregistrată documentaţia privind clarificările solicitate. Beneficiarul are obligaţia de a transmite informaţiile şi documentele solicitate în termenul solicitat. </w:t>
      </w:r>
      <w:r w:rsidRPr="00E576C1">
        <w:rPr>
          <w:rFonts w:ascii="Arial" w:hAnsi="Arial" w:cs="Arial"/>
          <w:lang w:val="pt-BR"/>
        </w:rPr>
        <w:t xml:space="preserve">Nedepunerea de către beneficiar a documentelor sau </w:t>
      </w:r>
      <w:r w:rsidRPr="00E576C1">
        <w:rPr>
          <w:rFonts w:ascii="Arial" w:hAnsi="Arial" w:cs="Arial"/>
          <w:lang w:val="pt-BR"/>
        </w:rPr>
        <w:lastRenderedPageBreak/>
        <w:t xml:space="preserve">clarificărilor solicitate, în termenul precizat </w:t>
      </w:r>
      <w:r w:rsidR="008E2AA0" w:rsidRPr="00E576C1">
        <w:rPr>
          <w:rFonts w:ascii="Arial" w:hAnsi="Arial" w:cs="Arial"/>
          <w:lang w:val="pt-BR"/>
        </w:rPr>
        <w:t xml:space="preserve">poate </w:t>
      </w:r>
      <w:r w:rsidRPr="00E576C1">
        <w:rPr>
          <w:rFonts w:ascii="Arial" w:hAnsi="Arial" w:cs="Arial"/>
          <w:lang w:val="pt-BR"/>
        </w:rPr>
        <w:t>atrage respingerea, parţială sau totală, după caz, a cheltuielilor solicitate.</w:t>
      </w:r>
      <w:r w:rsidRPr="00E576C1">
        <w:rPr>
          <w:rFonts w:ascii="Arial" w:hAnsi="Arial" w:cs="Arial"/>
          <w:bCs/>
          <w:lang w:val="ro-RO"/>
        </w:rPr>
        <w:t xml:space="preserve"> </w:t>
      </w:r>
    </w:p>
    <w:p w:rsidR="00AE6FBF" w:rsidRPr="00E576C1" w:rsidRDefault="00754B64" w:rsidP="00EE1E2D">
      <w:pPr>
        <w:spacing w:line="360" w:lineRule="auto"/>
        <w:jc w:val="both"/>
        <w:rPr>
          <w:rFonts w:ascii="Arial" w:hAnsi="Arial" w:cs="Arial"/>
          <w:b/>
          <w:lang w:val="ro-RO"/>
        </w:rPr>
      </w:pPr>
      <w:r w:rsidRPr="00E576C1">
        <w:rPr>
          <w:rFonts w:ascii="Arial" w:hAnsi="Arial" w:cs="Arial"/>
          <w:lang w:val="ro-RO"/>
        </w:rPr>
        <w:tab/>
      </w:r>
      <w:r w:rsidRPr="00E576C1">
        <w:rPr>
          <w:rFonts w:ascii="Arial" w:hAnsi="Arial" w:cs="Arial"/>
          <w:b/>
          <w:lang w:val="ro-RO"/>
        </w:rPr>
        <w:t>Atenţie!</w:t>
      </w:r>
      <w:r w:rsidRPr="00E576C1">
        <w:rPr>
          <w:rFonts w:ascii="Arial" w:hAnsi="Arial" w:cs="Arial"/>
          <w:lang w:val="ro-RO"/>
        </w:rPr>
        <w:t xml:space="preserve"> În situaţia în care cererea de plată nu este completată corect, sau documentele justificative nu sunt ataşate conform listei detaliate anterior, </w:t>
      </w:r>
      <w:r w:rsidRPr="00E576C1">
        <w:rPr>
          <w:rFonts w:ascii="Arial" w:hAnsi="Arial" w:cs="Arial"/>
          <w:b/>
          <w:lang w:val="ro-RO"/>
        </w:rPr>
        <w:t xml:space="preserve">OI/AM </w:t>
      </w:r>
      <w:r w:rsidR="008E2AA0" w:rsidRPr="00E576C1">
        <w:rPr>
          <w:rFonts w:ascii="Arial" w:hAnsi="Arial" w:cs="Arial"/>
          <w:b/>
          <w:lang w:val="ro-RO"/>
        </w:rPr>
        <w:t xml:space="preserve">poate </w:t>
      </w:r>
      <w:r w:rsidRPr="00E576C1">
        <w:rPr>
          <w:rFonts w:ascii="Arial" w:hAnsi="Arial" w:cs="Arial"/>
          <w:b/>
          <w:lang w:val="ro-RO"/>
        </w:rPr>
        <w:t>returna cererea de plată beneficiarului pentru revizuire şi corectare.</w:t>
      </w:r>
    </w:p>
    <w:p w:rsidR="00AE6FBF" w:rsidRPr="00E576C1" w:rsidRDefault="00AE6FBF" w:rsidP="00EE1E2D">
      <w:pPr>
        <w:spacing w:line="360" w:lineRule="auto"/>
        <w:jc w:val="both"/>
        <w:rPr>
          <w:rFonts w:ascii="Arial" w:hAnsi="Arial" w:cs="Arial"/>
          <w:b/>
          <w:lang w:val="ro-RO"/>
        </w:rPr>
      </w:pPr>
    </w:p>
    <w:p w:rsidR="00B345FD" w:rsidRPr="00E576C1" w:rsidRDefault="00B345FD" w:rsidP="00EE1E2D">
      <w:pPr>
        <w:spacing w:line="360" w:lineRule="auto"/>
        <w:jc w:val="both"/>
        <w:rPr>
          <w:rFonts w:ascii="Arial" w:hAnsi="Arial" w:cs="Arial"/>
          <w:b/>
          <w:lang w:val="ro-RO"/>
        </w:rPr>
      </w:pPr>
    </w:p>
    <w:p w:rsidR="00AE6FBF" w:rsidRPr="00E576C1" w:rsidRDefault="00754B64" w:rsidP="00EE1E2D">
      <w:pPr>
        <w:pStyle w:val="ListParagraph"/>
        <w:numPr>
          <w:ilvl w:val="0"/>
          <w:numId w:val="3"/>
        </w:numPr>
        <w:spacing w:line="360" w:lineRule="auto"/>
        <w:jc w:val="both"/>
        <w:rPr>
          <w:rFonts w:ascii="Arial" w:hAnsi="Arial" w:cs="Arial"/>
          <w:b/>
          <w:sz w:val="28"/>
          <w:szCs w:val="28"/>
          <w:lang w:val="ro-RO"/>
        </w:rPr>
      </w:pPr>
      <w:r w:rsidRPr="00E576C1">
        <w:rPr>
          <w:rFonts w:ascii="Arial" w:hAnsi="Arial" w:cs="Arial"/>
          <w:b/>
          <w:sz w:val="28"/>
          <w:szCs w:val="28"/>
          <w:lang w:val="ro-RO"/>
        </w:rPr>
        <w:t>Depunerea cererilor de rambursare aferente cererilor de plată</w:t>
      </w:r>
    </w:p>
    <w:p w:rsidR="00AE6FBF" w:rsidRPr="00E576C1" w:rsidRDefault="00AE6FBF" w:rsidP="00EE1E2D">
      <w:pPr>
        <w:spacing w:line="360" w:lineRule="auto"/>
        <w:jc w:val="both"/>
        <w:rPr>
          <w:rFonts w:ascii="Arial" w:hAnsi="Arial" w:cs="Arial"/>
          <w:b/>
          <w:lang w:val="ro-RO"/>
        </w:rPr>
      </w:pPr>
    </w:p>
    <w:p w:rsidR="00AE6FBF" w:rsidRPr="00E576C1" w:rsidRDefault="00754B64" w:rsidP="00EE1E2D">
      <w:pPr>
        <w:pStyle w:val="Header"/>
        <w:tabs>
          <w:tab w:val="clear" w:pos="4320"/>
          <w:tab w:val="clear" w:pos="8640"/>
          <w:tab w:val="center" w:pos="426"/>
        </w:tabs>
        <w:spacing w:before="60" w:after="60" w:line="360" w:lineRule="auto"/>
        <w:jc w:val="both"/>
        <w:rPr>
          <w:rStyle w:val="rvts9"/>
          <w:rFonts w:ascii="Arial" w:hAnsi="Arial" w:cs="Arial"/>
          <w:lang w:val="ro-RO"/>
        </w:rPr>
      </w:pPr>
      <w:r w:rsidRPr="00E576C1">
        <w:rPr>
          <w:rStyle w:val="rvts9"/>
          <w:rFonts w:ascii="Arial" w:hAnsi="Arial" w:cs="Arial"/>
          <w:lang w:val="ro-RO"/>
        </w:rPr>
        <w:tab/>
      </w:r>
      <w:r w:rsidRPr="00E576C1">
        <w:rPr>
          <w:rStyle w:val="rvts9"/>
          <w:rFonts w:ascii="Arial" w:hAnsi="Arial" w:cs="Arial"/>
          <w:lang w:val="ro-RO"/>
        </w:rPr>
        <w:tab/>
        <w:t xml:space="preserve">În termen de maximum </w:t>
      </w:r>
      <w:r w:rsidRPr="00E576C1">
        <w:rPr>
          <w:rStyle w:val="rvts9"/>
          <w:rFonts w:ascii="Arial" w:hAnsi="Arial" w:cs="Arial"/>
          <w:b/>
          <w:lang w:val="ro-RO"/>
        </w:rPr>
        <w:t>10 zile lucrătoare</w:t>
      </w:r>
      <w:r w:rsidRPr="00E576C1">
        <w:rPr>
          <w:rStyle w:val="rvts9"/>
          <w:rFonts w:ascii="Arial" w:hAnsi="Arial" w:cs="Arial"/>
          <w:lang w:val="ro-RO"/>
        </w:rPr>
        <w:t xml:space="preserve"> de la data încasării sumelor virate de către AM POR, beneficiarii au obligaţia de a depune la Organismul Intermediar </w:t>
      </w:r>
      <w:r w:rsidRPr="00E576C1">
        <w:rPr>
          <w:rStyle w:val="rvts9"/>
          <w:rFonts w:ascii="Arial" w:hAnsi="Arial" w:cs="Arial"/>
          <w:i/>
          <w:lang w:val="ro-RO"/>
        </w:rPr>
        <w:t>Cererea de rambursare aferentă Cererii de plată</w:t>
      </w:r>
      <w:r w:rsidRPr="00E576C1">
        <w:rPr>
          <w:rStyle w:val="rvts9"/>
          <w:rFonts w:ascii="Arial" w:hAnsi="Arial" w:cs="Arial"/>
          <w:lang w:val="ro-RO"/>
        </w:rPr>
        <w:t xml:space="preserve"> în care sunt incluse </w:t>
      </w:r>
      <w:r w:rsidRPr="00E576C1">
        <w:rPr>
          <w:rStyle w:val="rvts9"/>
          <w:rFonts w:ascii="Arial" w:hAnsi="Arial" w:cs="Arial"/>
          <w:b/>
          <w:lang w:val="ro-RO"/>
        </w:rPr>
        <w:t>numai</w:t>
      </w:r>
      <w:r w:rsidRPr="00E576C1">
        <w:rPr>
          <w:rStyle w:val="rvts9"/>
          <w:rFonts w:ascii="Arial" w:hAnsi="Arial" w:cs="Arial"/>
          <w:lang w:val="ro-RO"/>
        </w:rPr>
        <w:t xml:space="preserve"> facturile incluse ȋn Cererea de plată anterioară, ȋnsoţită de documentele justificative aferente.</w:t>
      </w:r>
      <w:r w:rsidR="00EA09DA" w:rsidRPr="00E576C1">
        <w:t xml:space="preserve"> </w:t>
      </w:r>
      <w:r w:rsidR="00EA09DA" w:rsidRPr="00E576C1">
        <w:rPr>
          <w:rFonts w:ascii="Arial" w:hAnsi="Arial" w:cs="Arial"/>
        </w:rPr>
        <w:t>La c</w:t>
      </w:r>
      <w:r w:rsidR="00EA09DA" w:rsidRPr="00E576C1">
        <w:rPr>
          <w:rStyle w:val="rvts9"/>
          <w:rFonts w:ascii="Arial" w:hAnsi="Arial" w:cs="Arial"/>
          <w:lang w:val="ro-RO"/>
        </w:rPr>
        <w:t xml:space="preserve">ererea de rambursare aferentă cererii de plată </w:t>
      </w:r>
      <w:proofErr w:type="gramStart"/>
      <w:r w:rsidR="00EA09DA" w:rsidRPr="00E576C1">
        <w:rPr>
          <w:rStyle w:val="rvts9"/>
          <w:rFonts w:ascii="Arial" w:hAnsi="Arial" w:cs="Arial"/>
          <w:lang w:val="ro-RO"/>
        </w:rPr>
        <w:t>va</w:t>
      </w:r>
      <w:proofErr w:type="gramEnd"/>
      <w:r w:rsidR="00EA09DA" w:rsidRPr="00E576C1">
        <w:rPr>
          <w:rStyle w:val="rvts9"/>
          <w:rFonts w:ascii="Arial" w:hAnsi="Arial" w:cs="Arial"/>
          <w:lang w:val="ro-RO"/>
        </w:rPr>
        <w:t xml:space="preserve"> fi solicitata aceeasi valoare ca la cererea de plata.</w:t>
      </w:r>
    </w:p>
    <w:p w:rsidR="00B1636D" w:rsidRPr="00E576C1" w:rsidRDefault="00EE1E2D" w:rsidP="00EE1E2D">
      <w:pPr>
        <w:pStyle w:val="Header"/>
        <w:tabs>
          <w:tab w:val="clear" w:pos="4320"/>
          <w:tab w:val="clear" w:pos="8640"/>
          <w:tab w:val="center" w:pos="426"/>
        </w:tabs>
        <w:spacing w:before="60" w:after="60" w:line="360" w:lineRule="auto"/>
        <w:jc w:val="both"/>
        <w:rPr>
          <w:rStyle w:val="rvts9"/>
          <w:rFonts w:ascii="Arial" w:hAnsi="Arial" w:cs="Arial"/>
          <w:lang w:val="ro-RO"/>
        </w:rPr>
      </w:pPr>
      <w:r w:rsidRPr="00E576C1">
        <w:rPr>
          <w:rStyle w:val="rvts9"/>
          <w:rFonts w:ascii="Arial" w:hAnsi="Arial" w:cs="Arial"/>
          <w:lang w:val="ro-RO"/>
        </w:rPr>
        <w:tab/>
      </w:r>
      <w:r w:rsidRPr="00E576C1">
        <w:rPr>
          <w:rStyle w:val="rvts9"/>
          <w:rFonts w:ascii="Arial" w:hAnsi="Arial" w:cs="Arial"/>
          <w:lang w:val="ro-RO"/>
        </w:rPr>
        <w:tab/>
      </w:r>
      <w:r w:rsidR="003974DE" w:rsidRPr="00E576C1">
        <w:rPr>
          <w:rStyle w:val="rvts9"/>
          <w:rFonts w:ascii="Arial" w:hAnsi="Arial" w:cs="Arial"/>
          <w:lang w:val="ro-RO"/>
        </w:rPr>
        <w:t>Beneficiarul depune la Organismul Intermediar o adresa de inaintare a cererii de rambursare aferentă cererii de plata</w:t>
      </w:r>
      <w:r w:rsidR="00E7150D" w:rsidRPr="00E576C1">
        <w:rPr>
          <w:rStyle w:val="rvts9"/>
          <w:rFonts w:ascii="Arial" w:hAnsi="Arial" w:cs="Arial"/>
          <w:lang w:val="ro-RO"/>
        </w:rPr>
        <w:t>,</w:t>
      </w:r>
      <w:r w:rsidR="003974DE" w:rsidRPr="00E576C1">
        <w:rPr>
          <w:rStyle w:val="rvts9"/>
          <w:rFonts w:ascii="Arial" w:hAnsi="Arial" w:cs="Arial"/>
        </w:rPr>
        <w:t xml:space="preserve"> </w:t>
      </w:r>
      <w:r w:rsidR="00B1636D" w:rsidRPr="00E576C1">
        <w:rPr>
          <w:rStyle w:val="rvts9"/>
          <w:rFonts w:ascii="Arial" w:hAnsi="Arial" w:cs="Arial"/>
          <w:lang w:val="ro-RO"/>
        </w:rPr>
        <w:t xml:space="preserve">având atasat un CD conţinând cererea de rambursare aferenta Cererii de plată semnată electronic, documentele justificative aferente acesteia semnate electronic, formatul Excel al Cererii de rambursare aferenta Cererii de plată si un opis al documentelor justificative. Documentele vor fi </w:t>
      </w:r>
      <w:r w:rsidR="00E7150D" w:rsidRPr="00E576C1">
        <w:rPr>
          <w:rStyle w:val="rvts9"/>
          <w:rFonts w:ascii="Arial" w:hAnsi="Arial" w:cs="Arial"/>
          <w:lang w:val="ro-RO"/>
        </w:rPr>
        <w:t xml:space="preserve">scanate </w:t>
      </w:r>
      <w:r w:rsidR="00B1636D" w:rsidRPr="00E576C1">
        <w:rPr>
          <w:rStyle w:val="rvts9"/>
          <w:rFonts w:ascii="Arial" w:hAnsi="Arial" w:cs="Arial"/>
          <w:lang w:val="ro-RO"/>
        </w:rPr>
        <w:t>ca fişiere separate si denumite pentru a fi uşor de accesat (de ex: factura fiscală nr.., contractul de lucrări nr…, inclusiv AA, PV de recepţie nr…, ordin de plata nr…, extras de cont nr. ..., etc.).</w:t>
      </w:r>
    </w:p>
    <w:p w:rsidR="00B1636D" w:rsidRPr="003016E6" w:rsidRDefault="00EA09DA" w:rsidP="00EE1E2D">
      <w:pPr>
        <w:pStyle w:val="Header"/>
        <w:tabs>
          <w:tab w:val="clear" w:pos="4320"/>
          <w:tab w:val="clear" w:pos="8640"/>
          <w:tab w:val="center" w:pos="426"/>
        </w:tabs>
        <w:spacing w:before="60" w:after="60" w:line="360" w:lineRule="auto"/>
        <w:jc w:val="both"/>
        <w:rPr>
          <w:rStyle w:val="rvts9"/>
          <w:rFonts w:ascii="Arial" w:hAnsi="Arial" w:cs="Arial"/>
          <w:b/>
        </w:rPr>
      </w:pPr>
      <w:r w:rsidRPr="00E576C1">
        <w:rPr>
          <w:rStyle w:val="rvts9"/>
          <w:rFonts w:ascii="Arial" w:hAnsi="Arial" w:cs="Arial"/>
          <w:lang w:val="ro-RO"/>
        </w:rPr>
        <w:tab/>
      </w:r>
      <w:r w:rsidRPr="00E576C1">
        <w:rPr>
          <w:rStyle w:val="rvts9"/>
          <w:rFonts w:ascii="Arial" w:hAnsi="Arial" w:cs="Arial"/>
          <w:lang w:val="ro-RO"/>
        </w:rPr>
        <w:tab/>
      </w:r>
      <w:r w:rsidR="00B1636D" w:rsidRPr="003016E6">
        <w:rPr>
          <w:rStyle w:val="rvts9"/>
          <w:rFonts w:ascii="Arial" w:hAnsi="Arial" w:cs="Arial"/>
          <w:b/>
          <w:lang w:val="ro-RO"/>
        </w:rPr>
        <w:t>Cererea de rambursare aferenta Cererii de plată si documentele aferente vor fi transmise si prin intermediul aplicatiei MySMIS, modulul Comunicare. Beneficiarul se va asigura ca documentele de pe CD sunt identice cu cele incarcate în My SMIS</w:t>
      </w:r>
      <w:r w:rsidRPr="003016E6">
        <w:rPr>
          <w:rStyle w:val="rvts9"/>
          <w:rFonts w:ascii="Arial" w:hAnsi="Arial" w:cs="Arial"/>
          <w:b/>
          <w:lang w:val="ro-RO"/>
        </w:rPr>
        <w:t xml:space="preserve"> </w:t>
      </w:r>
      <w:r w:rsidR="00B1636D" w:rsidRPr="003016E6">
        <w:rPr>
          <w:rStyle w:val="rvts9"/>
          <w:rFonts w:ascii="Arial" w:hAnsi="Arial" w:cs="Arial"/>
          <w:b/>
          <w:lang w:val="ro-RO"/>
        </w:rPr>
        <w:t>și va face aceasta mentiune în adresa de înaintare a cererii de rambursare aferenta Cererii de plată.</w:t>
      </w:r>
      <w:r w:rsidR="00B1636D" w:rsidRPr="003016E6">
        <w:rPr>
          <w:rStyle w:val="rvts9"/>
          <w:rFonts w:ascii="Arial" w:hAnsi="Arial" w:cs="Arial"/>
          <w:b/>
        </w:rPr>
        <w:t xml:space="preserve"> </w:t>
      </w:r>
    </w:p>
    <w:p w:rsidR="003974DE" w:rsidRPr="00E576C1" w:rsidRDefault="003974DE" w:rsidP="00EE1E2D">
      <w:pPr>
        <w:spacing w:line="360" w:lineRule="auto"/>
        <w:ind w:firstLine="720"/>
        <w:jc w:val="both"/>
        <w:rPr>
          <w:rFonts w:ascii="Arial" w:hAnsi="Arial" w:cs="Arial"/>
          <w:lang w:val="ro-RO"/>
        </w:rPr>
      </w:pPr>
      <w:r w:rsidRPr="00E576C1">
        <w:rPr>
          <w:rFonts w:ascii="Arial" w:hAnsi="Arial" w:cs="Arial"/>
          <w:lang w:val="ro-RO"/>
        </w:rPr>
        <w:t xml:space="preserve">Data la care se consideră depusă cererea </w:t>
      </w:r>
      <w:r w:rsidR="00B1636D" w:rsidRPr="00E576C1">
        <w:rPr>
          <w:rStyle w:val="rvts9"/>
          <w:rFonts w:ascii="Arial" w:hAnsi="Arial" w:cs="Arial"/>
        </w:rPr>
        <w:t xml:space="preserve">de </w:t>
      </w:r>
      <w:proofErr w:type="spellStart"/>
      <w:r w:rsidR="00B1636D" w:rsidRPr="00E576C1">
        <w:rPr>
          <w:rStyle w:val="rvts9"/>
          <w:rFonts w:ascii="Arial" w:hAnsi="Arial" w:cs="Arial"/>
          <w:lang w:val="en-GB"/>
        </w:rPr>
        <w:t>rambursare</w:t>
      </w:r>
      <w:proofErr w:type="spellEnd"/>
      <w:r w:rsidR="00B1636D" w:rsidRPr="00E576C1">
        <w:rPr>
          <w:rStyle w:val="rvts9"/>
          <w:rFonts w:ascii="Arial" w:hAnsi="Arial" w:cs="Arial"/>
          <w:lang w:val="en-GB"/>
        </w:rPr>
        <w:t xml:space="preserve"> </w:t>
      </w:r>
      <w:proofErr w:type="spellStart"/>
      <w:r w:rsidR="00B1636D" w:rsidRPr="00E576C1">
        <w:rPr>
          <w:rStyle w:val="rvts9"/>
          <w:rFonts w:ascii="Arial" w:hAnsi="Arial" w:cs="Arial"/>
          <w:lang w:val="en-GB"/>
        </w:rPr>
        <w:t>aferenta</w:t>
      </w:r>
      <w:proofErr w:type="spellEnd"/>
      <w:r w:rsidR="00B1636D" w:rsidRPr="00E576C1">
        <w:rPr>
          <w:rStyle w:val="rvts9"/>
          <w:rFonts w:ascii="Arial" w:hAnsi="Arial" w:cs="Arial"/>
          <w:lang w:val="en-GB"/>
        </w:rPr>
        <w:t xml:space="preserve"> </w:t>
      </w:r>
      <w:proofErr w:type="spellStart"/>
      <w:r w:rsidR="00B1636D" w:rsidRPr="00E576C1">
        <w:rPr>
          <w:rStyle w:val="rvts9"/>
          <w:rFonts w:ascii="Arial" w:hAnsi="Arial" w:cs="Arial"/>
          <w:lang w:val="en-GB"/>
        </w:rPr>
        <w:t>Cererii</w:t>
      </w:r>
      <w:proofErr w:type="spellEnd"/>
      <w:r w:rsidR="00B1636D" w:rsidRPr="00E576C1">
        <w:rPr>
          <w:rStyle w:val="rvts9"/>
          <w:rFonts w:ascii="Arial" w:hAnsi="Arial" w:cs="Arial"/>
          <w:lang w:val="en-GB"/>
        </w:rPr>
        <w:t xml:space="preserve"> de </w:t>
      </w:r>
      <w:proofErr w:type="spellStart"/>
      <w:r w:rsidR="00B1636D" w:rsidRPr="00E576C1">
        <w:rPr>
          <w:rStyle w:val="rvts9"/>
          <w:rFonts w:ascii="Arial" w:hAnsi="Arial" w:cs="Arial"/>
          <w:lang w:val="en-GB"/>
        </w:rPr>
        <w:t>plată</w:t>
      </w:r>
      <w:proofErr w:type="spellEnd"/>
      <w:r w:rsidR="00B1636D" w:rsidRPr="00E576C1" w:rsidDel="00B1636D">
        <w:rPr>
          <w:rFonts w:ascii="Arial" w:hAnsi="Arial" w:cs="Arial"/>
          <w:lang w:val="ro-RO"/>
        </w:rPr>
        <w:t xml:space="preserve"> </w:t>
      </w:r>
      <w:r w:rsidRPr="00E576C1">
        <w:rPr>
          <w:rFonts w:ascii="Arial" w:hAnsi="Arial" w:cs="Arial"/>
          <w:lang w:val="ro-RO"/>
        </w:rPr>
        <w:t xml:space="preserve">este data la care beneficiarul a depus la OI adresa de înaintare a cererii </w:t>
      </w:r>
      <w:r w:rsidR="00EF7E21" w:rsidRPr="00E576C1">
        <w:rPr>
          <w:rStyle w:val="rvts9"/>
          <w:rFonts w:ascii="Arial" w:hAnsi="Arial" w:cs="Arial"/>
        </w:rPr>
        <w:t xml:space="preserve">de </w:t>
      </w:r>
      <w:proofErr w:type="spellStart"/>
      <w:r w:rsidR="00EF7E21" w:rsidRPr="00E576C1">
        <w:rPr>
          <w:rStyle w:val="rvts9"/>
          <w:rFonts w:ascii="Arial" w:hAnsi="Arial" w:cs="Arial"/>
          <w:lang w:val="en-GB"/>
        </w:rPr>
        <w:t>rambursare</w:t>
      </w:r>
      <w:proofErr w:type="spellEnd"/>
      <w:r w:rsidR="00EF7E21" w:rsidRPr="00E576C1">
        <w:rPr>
          <w:rStyle w:val="rvts9"/>
          <w:rFonts w:ascii="Arial" w:hAnsi="Arial" w:cs="Arial"/>
          <w:lang w:val="en-GB"/>
        </w:rPr>
        <w:t xml:space="preserve"> </w:t>
      </w:r>
      <w:proofErr w:type="spellStart"/>
      <w:r w:rsidR="00EF7E21" w:rsidRPr="00E576C1">
        <w:rPr>
          <w:rStyle w:val="rvts9"/>
          <w:rFonts w:ascii="Arial" w:hAnsi="Arial" w:cs="Arial"/>
          <w:lang w:val="en-GB"/>
        </w:rPr>
        <w:t>aferenta</w:t>
      </w:r>
      <w:proofErr w:type="spellEnd"/>
      <w:r w:rsidR="00EF7E21" w:rsidRPr="00E576C1">
        <w:rPr>
          <w:rStyle w:val="rvts9"/>
          <w:rFonts w:ascii="Arial" w:hAnsi="Arial" w:cs="Arial"/>
          <w:lang w:val="en-GB"/>
        </w:rPr>
        <w:t xml:space="preserve"> </w:t>
      </w:r>
      <w:proofErr w:type="spellStart"/>
      <w:r w:rsidR="00EF7E21" w:rsidRPr="00E576C1">
        <w:rPr>
          <w:rStyle w:val="rvts9"/>
          <w:rFonts w:ascii="Arial" w:hAnsi="Arial" w:cs="Arial"/>
          <w:lang w:val="en-GB"/>
        </w:rPr>
        <w:t>Cererii</w:t>
      </w:r>
      <w:proofErr w:type="spellEnd"/>
      <w:r w:rsidR="00EF7E21" w:rsidRPr="00E576C1">
        <w:rPr>
          <w:rStyle w:val="rvts9"/>
          <w:rFonts w:ascii="Arial" w:hAnsi="Arial" w:cs="Arial"/>
          <w:lang w:val="en-GB"/>
        </w:rPr>
        <w:t xml:space="preserve"> de </w:t>
      </w:r>
      <w:proofErr w:type="spellStart"/>
      <w:r w:rsidR="00EF7E21" w:rsidRPr="00E576C1">
        <w:rPr>
          <w:rStyle w:val="rvts9"/>
          <w:rFonts w:ascii="Arial" w:hAnsi="Arial" w:cs="Arial"/>
          <w:lang w:val="en-GB"/>
        </w:rPr>
        <w:t>plată</w:t>
      </w:r>
      <w:proofErr w:type="spellEnd"/>
      <w:r w:rsidR="00EF7E21" w:rsidRPr="00E576C1" w:rsidDel="00B1636D">
        <w:rPr>
          <w:rFonts w:ascii="Arial" w:hAnsi="Arial" w:cs="Arial"/>
          <w:lang w:val="ro-RO"/>
        </w:rPr>
        <w:t xml:space="preserve"> </w:t>
      </w:r>
      <w:r w:rsidRPr="00E576C1">
        <w:rPr>
          <w:rFonts w:ascii="Arial" w:hAnsi="Arial" w:cs="Arial"/>
          <w:lang w:val="ro-RO"/>
        </w:rPr>
        <w:t>și CD-ul aferent, inclusiv  termenele de verificare ce decurg din aceasta.</w:t>
      </w:r>
    </w:p>
    <w:p w:rsidR="00B1636D" w:rsidRPr="00E576C1" w:rsidRDefault="00B1636D" w:rsidP="00EE1E2D">
      <w:pPr>
        <w:spacing w:line="360" w:lineRule="auto"/>
        <w:ind w:firstLine="720"/>
        <w:jc w:val="both"/>
        <w:rPr>
          <w:rFonts w:ascii="Arial" w:hAnsi="Arial" w:cs="Arial"/>
          <w:lang w:val="ro-RO"/>
        </w:rPr>
      </w:pPr>
      <w:r w:rsidRPr="00E576C1">
        <w:rPr>
          <w:rFonts w:ascii="Arial" w:hAnsi="Arial" w:cs="Arial"/>
          <w:lang w:val="ro-RO"/>
        </w:rPr>
        <w:lastRenderedPageBreak/>
        <w:t>Documentele originale pe baza cărora se înregistrează în contabilitatea beneficiarului cheltuielile efectuate în cadrul proiectului vor avea menţionat codul proiectului şi menţiunea «Proiect finanţat din POR 2014-2020». În cazul facturilor decontate parțial se va menționa pe factura suma solicitată la decontare</w:t>
      </w:r>
      <w:r w:rsidR="008E2AA0" w:rsidRPr="00E576C1">
        <w:rPr>
          <w:rFonts w:ascii="Arial" w:hAnsi="Arial" w:cs="Arial"/>
          <w:lang w:val="ro-RO"/>
        </w:rPr>
        <w:t>. In situatia facturilor care contin sume aferente mai multor proiecte, suma solicitata va fi separata pe bază și TVA</w:t>
      </w:r>
      <w:r w:rsidRPr="00E576C1">
        <w:rPr>
          <w:rFonts w:ascii="Arial" w:hAnsi="Arial" w:cs="Arial"/>
          <w:lang w:val="ro-RO"/>
        </w:rPr>
        <w:t xml:space="preserve">. În plus, pe originalul facturilor incluse în Cererea de plată se va aplica menţiunea “Factura a fost inclusă în Cererea de plată nr. …./………….”. </w:t>
      </w:r>
    </w:p>
    <w:p w:rsidR="00AE6FBF" w:rsidRPr="00E576C1" w:rsidRDefault="00754B64" w:rsidP="00EE1E2D">
      <w:pPr>
        <w:pStyle w:val="Header"/>
        <w:tabs>
          <w:tab w:val="clear" w:pos="4320"/>
          <w:tab w:val="clear" w:pos="8640"/>
          <w:tab w:val="center" w:pos="426"/>
        </w:tabs>
        <w:spacing w:before="60" w:after="60" w:line="360" w:lineRule="auto"/>
        <w:jc w:val="both"/>
        <w:rPr>
          <w:rStyle w:val="rvts9"/>
          <w:rFonts w:ascii="Arial" w:hAnsi="Arial" w:cs="Arial"/>
          <w:lang w:val="pt-BR"/>
        </w:rPr>
      </w:pPr>
      <w:r w:rsidRPr="00E576C1">
        <w:rPr>
          <w:rStyle w:val="rvts9"/>
          <w:rFonts w:ascii="Arial" w:hAnsi="Arial" w:cs="Arial"/>
          <w:lang w:val="pt-BR"/>
        </w:rPr>
        <w:tab/>
      </w:r>
      <w:r w:rsidRPr="00E576C1">
        <w:rPr>
          <w:rStyle w:val="rvts9"/>
          <w:rFonts w:ascii="Arial" w:hAnsi="Arial" w:cs="Arial"/>
          <w:lang w:val="pt-BR"/>
        </w:rPr>
        <w:tab/>
        <w:t>Cererea de rambursare aferentă Cererii de plată a Beneficiarului trebuie să fie însoţită de următoarele documente justificative</w:t>
      </w:r>
      <w:r w:rsidR="00730696" w:rsidRPr="00E576C1">
        <w:rPr>
          <w:rStyle w:val="rvts9"/>
          <w:rFonts w:ascii="Arial" w:hAnsi="Arial" w:cs="Arial"/>
          <w:lang w:val="pt-BR"/>
        </w:rPr>
        <w:t xml:space="preserve"> semnate electronic</w:t>
      </w:r>
      <w:r w:rsidRPr="00E576C1">
        <w:rPr>
          <w:rStyle w:val="rvts9"/>
          <w:rFonts w:ascii="Arial" w:hAnsi="Arial" w:cs="Arial"/>
          <w:lang w:val="pt-BR"/>
        </w:rPr>
        <w:t>:</w:t>
      </w:r>
    </w:p>
    <w:p w:rsidR="00AE6FBF" w:rsidRPr="00E576C1" w:rsidRDefault="00545078" w:rsidP="00EE1E2D">
      <w:pPr>
        <w:numPr>
          <w:ilvl w:val="0"/>
          <w:numId w:val="8"/>
        </w:numPr>
        <w:spacing w:line="360" w:lineRule="auto"/>
        <w:jc w:val="both"/>
        <w:rPr>
          <w:rFonts w:ascii="Arial" w:hAnsi="Arial" w:cs="Arial"/>
          <w:lang w:val="ro-RO"/>
        </w:rPr>
      </w:pPr>
      <w:r w:rsidRPr="00E576C1">
        <w:rPr>
          <w:rFonts w:ascii="Arial" w:hAnsi="Arial" w:cs="Arial"/>
          <w:lang w:val="ro-RO"/>
        </w:rPr>
        <w:t>Identificarea financiară</w:t>
      </w:r>
      <w:r w:rsidR="00754B64" w:rsidRPr="00E576C1">
        <w:rPr>
          <w:rFonts w:ascii="Arial" w:hAnsi="Arial" w:cs="Arial"/>
          <w:lang w:val="ro-RO"/>
        </w:rPr>
        <w:t>;</w:t>
      </w:r>
      <w:r w:rsidR="00FF6650" w:rsidRPr="00E576C1">
        <w:rPr>
          <w:rFonts w:ascii="Arial" w:hAnsi="Arial" w:cs="Arial"/>
          <w:lang w:val="ro-RO"/>
        </w:rPr>
        <w:t xml:space="preserve"> </w:t>
      </w:r>
      <w:r w:rsidR="00FF6650" w:rsidRPr="00E576C1">
        <w:rPr>
          <w:rFonts w:ascii="Trebuchet MS" w:hAnsi="Trebuchet MS" w:cs="Arial"/>
          <w:bCs/>
          <w:lang w:val="ro-RO"/>
        </w:rPr>
        <w:t>In cazul proiectelor implementate in parteriat, identificarile financiare se vor prezenta pentru fiecare partener  pentru care sunt solicitate la de</w:t>
      </w:r>
      <w:r w:rsidR="00FF6650" w:rsidRPr="00E576C1">
        <w:rPr>
          <w:rFonts w:ascii="Trebuchet MS" w:hAnsi="Trebuchet MS" w:cs="Arial"/>
          <w:bCs/>
          <w:lang w:val="ro-RO"/>
        </w:rPr>
        <w:t>contare sume în cererea de rambursare aferenta cererii de plata</w:t>
      </w:r>
    </w:p>
    <w:p w:rsidR="00AE6FBF" w:rsidRPr="00E576C1" w:rsidRDefault="00754B64" w:rsidP="00EE1E2D">
      <w:pPr>
        <w:numPr>
          <w:ilvl w:val="0"/>
          <w:numId w:val="8"/>
        </w:numPr>
        <w:spacing w:line="360" w:lineRule="auto"/>
        <w:jc w:val="both"/>
        <w:rPr>
          <w:rFonts w:ascii="Arial" w:hAnsi="Arial" w:cs="Arial"/>
          <w:lang w:val="ro-RO"/>
        </w:rPr>
      </w:pPr>
      <w:r w:rsidRPr="00E576C1">
        <w:rPr>
          <w:rFonts w:ascii="Arial" w:hAnsi="Arial" w:cs="Arial"/>
          <w:lang w:val="ro-RO"/>
        </w:rPr>
        <w:t>Cererea de plată în baza căreia AM POR a virat fondurile către Beneficiar (fără documentele justificative</w:t>
      </w:r>
      <w:r w:rsidR="00EA09DA" w:rsidRPr="00E576C1">
        <w:rPr>
          <w:rFonts w:ascii="Arial" w:hAnsi="Arial" w:cs="Arial"/>
          <w:lang w:val="ro-RO"/>
        </w:rPr>
        <w:t xml:space="preserve"> </w:t>
      </w:r>
      <w:r w:rsidRPr="00E576C1">
        <w:rPr>
          <w:rFonts w:ascii="Arial" w:hAnsi="Arial" w:cs="Arial"/>
          <w:lang w:val="ro-RO"/>
        </w:rPr>
        <w:t>suport);</w:t>
      </w:r>
    </w:p>
    <w:p w:rsidR="00AE6FBF" w:rsidRPr="00E576C1" w:rsidRDefault="00754B64" w:rsidP="00EE1E2D">
      <w:pPr>
        <w:numPr>
          <w:ilvl w:val="0"/>
          <w:numId w:val="8"/>
        </w:numPr>
        <w:spacing w:line="360" w:lineRule="auto"/>
        <w:jc w:val="both"/>
        <w:rPr>
          <w:rFonts w:ascii="Arial" w:hAnsi="Arial" w:cs="Arial"/>
          <w:lang w:val="ro-RO"/>
        </w:rPr>
      </w:pPr>
      <w:r w:rsidRPr="00E576C1">
        <w:rPr>
          <w:rFonts w:ascii="Arial" w:hAnsi="Arial" w:cs="Arial"/>
          <w:lang w:val="ro-RO"/>
        </w:rPr>
        <w:t>Notificarea aferentă cererii de plată transmisă de AM POR;</w:t>
      </w:r>
    </w:p>
    <w:p w:rsidR="00545078" w:rsidRPr="00E576C1" w:rsidRDefault="00545078" w:rsidP="00EE1E2D">
      <w:pPr>
        <w:numPr>
          <w:ilvl w:val="0"/>
          <w:numId w:val="8"/>
        </w:numPr>
        <w:spacing w:after="120"/>
        <w:jc w:val="both"/>
        <w:rPr>
          <w:rFonts w:ascii="Arial" w:hAnsi="Arial" w:cs="Arial"/>
          <w:lang w:val="ro-RO"/>
        </w:rPr>
      </w:pPr>
      <w:r w:rsidRPr="00E576C1">
        <w:rPr>
          <w:rFonts w:ascii="Arial" w:hAnsi="Arial" w:cs="Arial"/>
          <w:lang w:val="ro-RO"/>
        </w:rPr>
        <w:t xml:space="preserve">Informarea </w:t>
      </w:r>
      <w:r w:rsidRPr="00E576C1">
        <w:rPr>
          <w:rFonts w:ascii="Arial" w:hAnsi="Arial" w:cs="Arial"/>
          <w:iCs/>
          <w:lang w:val="ro-RO"/>
        </w:rPr>
        <w:t>aferentă cererii de plată</w:t>
      </w:r>
      <w:r w:rsidRPr="00E576C1">
        <w:rPr>
          <w:rStyle w:val="rvts9"/>
          <w:rFonts w:ascii="Arial" w:hAnsi="Arial" w:cs="Arial"/>
          <w:lang w:val="pt-BR"/>
        </w:rPr>
        <w:t xml:space="preserve"> </w:t>
      </w:r>
      <w:r w:rsidRPr="00E576C1">
        <w:rPr>
          <w:rFonts w:ascii="Arial" w:hAnsi="Arial" w:cs="Arial"/>
          <w:lang w:val="ro-RO"/>
        </w:rPr>
        <w:t>transmisă de AM POR;</w:t>
      </w:r>
    </w:p>
    <w:p w:rsidR="00AE6FBF" w:rsidRPr="00E576C1" w:rsidRDefault="00754B64" w:rsidP="00EE1E2D">
      <w:pPr>
        <w:numPr>
          <w:ilvl w:val="0"/>
          <w:numId w:val="8"/>
        </w:numPr>
        <w:spacing w:line="360" w:lineRule="auto"/>
        <w:jc w:val="both"/>
        <w:rPr>
          <w:rFonts w:ascii="Arial" w:hAnsi="Arial" w:cs="Arial"/>
          <w:lang w:val="ro-RO"/>
        </w:rPr>
      </w:pPr>
      <w:r w:rsidRPr="00E576C1">
        <w:rPr>
          <w:rFonts w:ascii="Arial" w:hAnsi="Arial" w:cs="Arial"/>
          <w:lang w:val="ro-RO"/>
        </w:rPr>
        <w:t>Extras de cont din care să rezulte data încasării sumelor aferente cererii de plată de la AM POR;</w:t>
      </w:r>
    </w:p>
    <w:p w:rsidR="00AE6FBF" w:rsidRPr="00E576C1" w:rsidRDefault="00754B64" w:rsidP="00EE1E2D">
      <w:pPr>
        <w:numPr>
          <w:ilvl w:val="0"/>
          <w:numId w:val="8"/>
        </w:numPr>
        <w:spacing w:line="360" w:lineRule="auto"/>
        <w:jc w:val="both"/>
        <w:rPr>
          <w:rFonts w:ascii="Arial" w:hAnsi="Arial" w:cs="Arial"/>
          <w:lang w:val="ro-RO"/>
        </w:rPr>
      </w:pPr>
      <w:r w:rsidRPr="00E576C1">
        <w:rPr>
          <w:rFonts w:ascii="Arial" w:hAnsi="Arial" w:cs="Arial"/>
          <w:lang w:val="ro-RO"/>
        </w:rPr>
        <w:t>Facturi;</w:t>
      </w:r>
    </w:p>
    <w:p w:rsidR="00AE6FBF" w:rsidRPr="00E576C1" w:rsidRDefault="00754B64" w:rsidP="00EE1E2D">
      <w:pPr>
        <w:numPr>
          <w:ilvl w:val="0"/>
          <w:numId w:val="8"/>
        </w:numPr>
        <w:spacing w:line="360" w:lineRule="auto"/>
        <w:jc w:val="both"/>
        <w:rPr>
          <w:rFonts w:ascii="Arial" w:hAnsi="Arial" w:cs="Arial"/>
          <w:lang w:val="ro-RO"/>
        </w:rPr>
      </w:pPr>
      <w:r w:rsidRPr="00E576C1">
        <w:rPr>
          <w:rFonts w:ascii="Arial" w:hAnsi="Arial" w:cs="Arial"/>
          <w:lang w:val="ro-RO"/>
        </w:rPr>
        <w:t>Ordinele de plată pentru plata integrală a facturilor din Notificare şi extrasele de cont aferente;</w:t>
      </w:r>
    </w:p>
    <w:p w:rsidR="00AE6FBF" w:rsidRPr="00E576C1" w:rsidRDefault="00754B64" w:rsidP="00EE1E2D">
      <w:pPr>
        <w:numPr>
          <w:ilvl w:val="0"/>
          <w:numId w:val="8"/>
        </w:numPr>
        <w:spacing w:line="360" w:lineRule="auto"/>
        <w:jc w:val="both"/>
        <w:rPr>
          <w:rFonts w:ascii="Arial" w:hAnsi="Arial" w:cs="Arial"/>
          <w:lang w:val="ro-RO"/>
        </w:rPr>
      </w:pPr>
      <w:r w:rsidRPr="00E576C1">
        <w:rPr>
          <w:rFonts w:ascii="Arial" w:hAnsi="Arial" w:cs="Arial"/>
          <w:lang w:val="ro-RO"/>
        </w:rPr>
        <w:t>Documente care atestă înregistrarea în contabilitate a operaţiunilor cuprinse în cererea de rambursare</w:t>
      </w:r>
      <w:r w:rsidR="00730696" w:rsidRPr="00E576C1">
        <w:rPr>
          <w:rFonts w:ascii="Arial" w:hAnsi="Arial" w:cs="Arial"/>
          <w:lang w:val="ro-RO"/>
        </w:rPr>
        <w:t xml:space="preserve"> (fişa de cont</w:t>
      </w:r>
      <w:r w:rsidR="00730696" w:rsidRPr="00E576C1">
        <w:rPr>
          <w:rFonts w:ascii="Arial" w:hAnsi="Arial" w:cs="Arial"/>
          <w:strike/>
          <w:lang w:val="ro-RO"/>
        </w:rPr>
        <w:t xml:space="preserve">, </w:t>
      </w:r>
      <w:r w:rsidR="00730696" w:rsidRPr="00E576C1">
        <w:rPr>
          <w:rFonts w:ascii="Arial" w:hAnsi="Arial" w:cs="Arial"/>
          <w:lang w:val="ro-RO"/>
        </w:rPr>
        <w:t>balanţa de verificare analitică</w:t>
      </w:r>
      <w:r w:rsidR="00782B15" w:rsidRPr="00E576C1">
        <w:rPr>
          <w:rFonts w:ascii="Arial" w:hAnsi="Arial" w:cs="Arial"/>
          <w:lang w:val="ro-RO"/>
        </w:rPr>
        <w:t>/</w:t>
      </w:r>
      <w:r w:rsidR="00EA09DA" w:rsidRPr="00E576C1">
        <w:rPr>
          <w:rFonts w:ascii="Arial" w:hAnsi="Arial" w:cs="Arial"/>
          <w:lang w:val="ro-RO"/>
        </w:rPr>
        <w:t xml:space="preserve"> </w:t>
      </w:r>
      <w:r w:rsidR="00782B15" w:rsidRPr="00E576C1">
        <w:rPr>
          <w:rFonts w:ascii="Arial" w:hAnsi="Arial" w:cs="Arial"/>
          <w:lang w:val="ro-RO"/>
        </w:rPr>
        <w:t>extras din balanța analitică</w:t>
      </w:r>
      <w:r w:rsidR="00730696" w:rsidRPr="00E576C1">
        <w:rPr>
          <w:rFonts w:ascii="Arial" w:hAnsi="Arial" w:cs="Arial"/>
          <w:lang w:val="ro-RO"/>
        </w:rPr>
        <w:t>)</w:t>
      </w:r>
      <w:r w:rsidRPr="00E576C1">
        <w:rPr>
          <w:rFonts w:ascii="Arial" w:hAnsi="Arial" w:cs="Arial"/>
          <w:lang w:val="ro-RO"/>
        </w:rPr>
        <w:t>;</w:t>
      </w:r>
    </w:p>
    <w:p w:rsidR="00545078" w:rsidRPr="00E576C1" w:rsidRDefault="00545078" w:rsidP="00EE1E2D">
      <w:pPr>
        <w:numPr>
          <w:ilvl w:val="0"/>
          <w:numId w:val="8"/>
        </w:numPr>
        <w:spacing w:line="360" w:lineRule="auto"/>
        <w:jc w:val="both"/>
        <w:rPr>
          <w:rFonts w:ascii="Arial" w:hAnsi="Arial" w:cs="Arial"/>
          <w:lang w:val="ro-RO"/>
        </w:rPr>
      </w:pPr>
      <w:r w:rsidRPr="00E576C1">
        <w:rPr>
          <w:rFonts w:ascii="Arial" w:hAnsi="Arial" w:cs="Arial"/>
          <w:lang w:val="ro-RO"/>
        </w:rPr>
        <w:t>Documente de receptie/</w:t>
      </w:r>
      <w:r w:rsidR="00EA09DA" w:rsidRPr="00E576C1">
        <w:rPr>
          <w:rFonts w:ascii="Arial" w:hAnsi="Arial" w:cs="Arial"/>
          <w:lang w:val="ro-RO"/>
        </w:rPr>
        <w:t xml:space="preserve"> </w:t>
      </w:r>
      <w:r w:rsidRPr="00E576C1">
        <w:rPr>
          <w:rFonts w:ascii="Arial" w:hAnsi="Arial" w:cs="Arial"/>
          <w:lang w:val="ro-RO"/>
        </w:rPr>
        <w:t>punere în funcțiune, dacă este cazul.</w:t>
      </w:r>
    </w:p>
    <w:p w:rsidR="00545078" w:rsidRPr="00E576C1" w:rsidRDefault="00545078" w:rsidP="00EE1E2D">
      <w:pPr>
        <w:spacing w:after="120"/>
        <w:ind w:left="1440"/>
        <w:jc w:val="both"/>
        <w:rPr>
          <w:rFonts w:ascii="Arial" w:hAnsi="Arial" w:cs="Arial"/>
          <w:lang w:val="ro-RO"/>
        </w:rPr>
      </w:pPr>
    </w:p>
    <w:p w:rsidR="00AE6FBF" w:rsidRPr="00E576C1" w:rsidRDefault="00754B64" w:rsidP="00EE1E2D">
      <w:pPr>
        <w:pStyle w:val="Header"/>
        <w:tabs>
          <w:tab w:val="clear" w:pos="4320"/>
          <w:tab w:val="clear" w:pos="8640"/>
        </w:tabs>
        <w:spacing w:before="60" w:after="60" w:line="360" w:lineRule="auto"/>
        <w:ind w:firstLine="630"/>
        <w:jc w:val="both"/>
        <w:rPr>
          <w:rStyle w:val="rvts9"/>
          <w:rFonts w:ascii="Arial" w:hAnsi="Arial" w:cs="Arial"/>
          <w:lang w:val="ro-RO"/>
        </w:rPr>
      </w:pPr>
      <w:r w:rsidRPr="00E576C1">
        <w:rPr>
          <w:rStyle w:val="rvts9"/>
          <w:rFonts w:ascii="Arial" w:hAnsi="Arial" w:cs="Arial"/>
          <w:lang w:val="ro-RO"/>
        </w:rPr>
        <w:t xml:space="preserve">Beneficiarii efectuează plata ȋn termen de maxim </w:t>
      </w:r>
      <w:r w:rsidRPr="00E576C1">
        <w:rPr>
          <w:rStyle w:val="rvts9"/>
          <w:rFonts w:ascii="Arial" w:hAnsi="Arial" w:cs="Arial"/>
          <w:b/>
          <w:lang w:val="ro-RO"/>
        </w:rPr>
        <w:t>5 zile lucrătoare</w:t>
      </w:r>
      <w:r w:rsidRPr="00E576C1">
        <w:rPr>
          <w:rStyle w:val="rvts9"/>
          <w:rFonts w:ascii="Arial" w:hAnsi="Arial" w:cs="Arial"/>
          <w:lang w:val="ro-RO"/>
        </w:rPr>
        <w:t xml:space="preserve"> de la încasarea sumelor de la AM POR</w:t>
      </w:r>
      <w:r w:rsidR="00EA09DA" w:rsidRPr="00E576C1">
        <w:rPr>
          <w:rStyle w:val="rvts9"/>
          <w:rFonts w:ascii="Arial" w:hAnsi="Arial" w:cs="Arial"/>
          <w:lang w:val="ro-RO"/>
        </w:rPr>
        <w:t>,</w:t>
      </w:r>
      <w:r w:rsidRPr="00E576C1">
        <w:rPr>
          <w:rStyle w:val="rvts9"/>
          <w:rFonts w:ascii="Arial" w:hAnsi="Arial" w:cs="Arial"/>
          <w:lang w:val="ro-RO"/>
        </w:rPr>
        <w:t xml:space="preserve"> numai pentru facturile înscrise în Notificarea transmisă de către AM POR. </w:t>
      </w:r>
      <w:r w:rsidRPr="00E576C1">
        <w:rPr>
          <w:rFonts w:ascii="Arial" w:hAnsi="Arial" w:cs="Arial"/>
          <w:iCs/>
          <w:lang w:val="ro-RO"/>
        </w:rPr>
        <w:t>Sumele încasate pe baza cererilor de plată nu pot fi utilizate pentru o altă destinaţie decât cea pentru care au fost acordate.</w:t>
      </w:r>
    </w:p>
    <w:p w:rsidR="00AE6FBF" w:rsidRPr="00E576C1" w:rsidRDefault="00754B64" w:rsidP="00EE1E2D">
      <w:pPr>
        <w:pStyle w:val="Header"/>
        <w:tabs>
          <w:tab w:val="clear" w:pos="4320"/>
          <w:tab w:val="clear" w:pos="8640"/>
        </w:tabs>
        <w:spacing w:before="60" w:after="60" w:line="360" w:lineRule="auto"/>
        <w:jc w:val="both"/>
        <w:rPr>
          <w:rStyle w:val="rvts9"/>
          <w:rFonts w:ascii="Arial" w:hAnsi="Arial" w:cs="Arial"/>
          <w:lang w:val="ro-RO"/>
        </w:rPr>
      </w:pPr>
      <w:r w:rsidRPr="00E576C1">
        <w:rPr>
          <w:rStyle w:val="rvts9"/>
          <w:rFonts w:ascii="Arial" w:hAnsi="Arial" w:cs="Arial"/>
          <w:lang w:val="ro-RO"/>
        </w:rPr>
        <w:lastRenderedPageBreak/>
        <w:tab/>
        <w:t xml:space="preserve">Ordinele de plată se întocmesc în conformitate cu Notificarea aferentă cererii de plată transmisă de AM POR. </w:t>
      </w:r>
    </w:p>
    <w:p w:rsidR="00AE6FBF" w:rsidRPr="00E576C1" w:rsidRDefault="00754B64" w:rsidP="00EE1E2D">
      <w:pPr>
        <w:pStyle w:val="Header"/>
        <w:tabs>
          <w:tab w:val="clear" w:pos="4320"/>
          <w:tab w:val="clear" w:pos="8640"/>
          <w:tab w:val="center" w:pos="426"/>
        </w:tabs>
        <w:spacing w:before="60" w:after="60" w:line="360" w:lineRule="auto"/>
        <w:jc w:val="both"/>
        <w:rPr>
          <w:rFonts w:ascii="Arial" w:hAnsi="Arial" w:cs="Arial"/>
          <w:b/>
          <w:iCs/>
          <w:lang w:val="ro-RO"/>
        </w:rPr>
      </w:pPr>
      <w:r w:rsidRPr="00E576C1">
        <w:rPr>
          <w:rFonts w:ascii="Arial" w:hAnsi="Arial" w:cs="Arial"/>
          <w:lang w:val="ro-RO"/>
        </w:rPr>
        <w:tab/>
      </w:r>
      <w:r w:rsidRPr="00E576C1">
        <w:rPr>
          <w:rFonts w:ascii="Arial" w:hAnsi="Arial" w:cs="Arial"/>
          <w:lang w:val="ro-RO"/>
        </w:rPr>
        <w:tab/>
      </w:r>
      <w:r w:rsidRPr="00E576C1">
        <w:rPr>
          <w:rFonts w:ascii="Arial" w:hAnsi="Arial" w:cs="Arial"/>
          <w:b/>
          <w:lang w:val="ro-RO"/>
        </w:rPr>
        <w:t>Beneficiarii au obligaţia restituirii integrale sau parţiale a sumelor virate în cazul proiectelor pentru care aceştia nu justifică prin cereri de rambursare utilizarea acestora</w:t>
      </w:r>
      <w:r w:rsidRPr="00E576C1">
        <w:rPr>
          <w:rFonts w:ascii="Arial" w:hAnsi="Arial" w:cs="Arial"/>
          <w:b/>
          <w:iCs/>
          <w:lang w:val="ro-RO"/>
        </w:rPr>
        <w:t>.</w:t>
      </w:r>
    </w:p>
    <w:p w:rsidR="00B345FD" w:rsidRPr="00E576C1" w:rsidRDefault="00B345FD" w:rsidP="00EE1E2D">
      <w:pPr>
        <w:pStyle w:val="Header"/>
        <w:tabs>
          <w:tab w:val="clear" w:pos="4320"/>
          <w:tab w:val="clear" w:pos="8640"/>
          <w:tab w:val="center" w:pos="426"/>
        </w:tabs>
        <w:spacing w:before="60" w:after="60" w:line="360" w:lineRule="auto"/>
        <w:jc w:val="both"/>
        <w:rPr>
          <w:rFonts w:ascii="Arial" w:hAnsi="Arial" w:cs="Arial"/>
          <w:b/>
          <w:iCs/>
          <w:lang w:val="ro-RO"/>
        </w:rPr>
      </w:pPr>
    </w:p>
    <w:p w:rsidR="00545078" w:rsidRPr="00E576C1" w:rsidRDefault="00545078" w:rsidP="00EA09DA">
      <w:pPr>
        <w:spacing w:line="360" w:lineRule="auto"/>
        <w:ind w:firstLine="709"/>
        <w:jc w:val="both"/>
        <w:rPr>
          <w:rFonts w:ascii="Arial" w:hAnsi="Arial" w:cs="Arial"/>
          <w:b/>
          <w:lang w:val="ro-RO"/>
        </w:rPr>
      </w:pPr>
      <w:r w:rsidRPr="00E576C1">
        <w:rPr>
          <w:rFonts w:ascii="Arial" w:hAnsi="Arial" w:cs="Arial"/>
          <w:b/>
          <w:lang w:val="ro-RO"/>
        </w:rPr>
        <w:t>Documentele justificative se vor copia pe CD astfel încât s</w:t>
      </w:r>
      <w:r w:rsidR="00F02DF7" w:rsidRPr="00E576C1">
        <w:rPr>
          <w:rFonts w:ascii="Arial" w:hAnsi="Arial" w:cs="Arial"/>
          <w:b/>
          <w:lang w:val="ro-RO"/>
        </w:rPr>
        <w:t>ă</w:t>
      </w:r>
      <w:r w:rsidRPr="00E576C1">
        <w:rPr>
          <w:rFonts w:ascii="Arial" w:hAnsi="Arial" w:cs="Arial"/>
          <w:b/>
          <w:lang w:val="ro-RO"/>
        </w:rPr>
        <w:t xml:space="preserve"> fie dispuse în ordinea urmatoare:</w:t>
      </w:r>
    </w:p>
    <w:p w:rsidR="00375704" w:rsidRPr="00E576C1" w:rsidRDefault="00545078" w:rsidP="00EE1E2D">
      <w:pPr>
        <w:pStyle w:val="ListParagraph"/>
        <w:numPr>
          <w:ilvl w:val="0"/>
          <w:numId w:val="13"/>
        </w:numPr>
        <w:spacing w:line="360" w:lineRule="auto"/>
        <w:ind w:left="709"/>
        <w:jc w:val="both"/>
        <w:rPr>
          <w:rFonts w:ascii="Arial" w:hAnsi="Arial" w:cs="Arial"/>
          <w:lang w:val="ro-RO"/>
        </w:rPr>
      </w:pPr>
      <w:r w:rsidRPr="00E576C1">
        <w:rPr>
          <w:rFonts w:ascii="Arial" w:hAnsi="Arial" w:cs="Arial"/>
          <w:lang w:val="ro-RO"/>
        </w:rPr>
        <w:t>documentele financiare (factura, ordinul de plată, extrase de cont) vor fi ataşate separat, aşa cum sunt evidenţiate în cererea de rambursare;</w:t>
      </w:r>
    </w:p>
    <w:p w:rsidR="00375704" w:rsidRPr="00E576C1" w:rsidRDefault="00375704" w:rsidP="00EE1E2D">
      <w:pPr>
        <w:pStyle w:val="ListParagraph"/>
        <w:numPr>
          <w:ilvl w:val="0"/>
          <w:numId w:val="13"/>
        </w:numPr>
        <w:spacing w:line="360" w:lineRule="auto"/>
        <w:ind w:left="709"/>
        <w:jc w:val="both"/>
        <w:rPr>
          <w:rFonts w:ascii="Arial" w:hAnsi="Arial" w:cs="Arial"/>
          <w:lang w:val="ro-RO"/>
        </w:rPr>
      </w:pPr>
      <w:r w:rsidRPr="00E576C1">
        <w:rPr>
          <w:rFonts w:ascii="Arial" w:hAnsi="Arial" w:cs="Arial"/>
          <w:lang w:val="ro-RO"/>
        </w:rPr>
        <w:t>documente de receptie/</w:t>
      </w:r>
      <w:r w:rsidR="00EA09DA" w:rsidRPr="00E576C1">
        <w:rPr>
          <w:rFonts w:ascii="Arial" w:hAnsi="Arial" w:cs="Arial"/>
          <w:lang w:val="ro-RO"/>
        </w:rPr>
        <w:t xml:space="preserve"> </w:t>
      </w:r>
      <w:r w:rsidRPr="00E576C1">
        <w:rPr>
          <w:rFonts w:ascii="Arial" w:hAnsi="Arial" w:cs="Arial"/>
          <w:lang w:val="ro-RO"/>
        </w:rPr>
        <w:t>punere în funcțiune, daca este cazul</w:t>
      </w:r>
      <w:r w:rsidR="00EA09DA" w:rsidRPr="00E576C1">
        <w:rPr>
          <w:rFonts w:ascii="Arial" w:hAnsi="Arial" w:cs="Arial"/>
          <w:lang w:val="ro-RO"/>
        </w:rPr>
        <w:t>;</w:t>
      </w:r>
    </w:p>
    <w:p w:rsidR="00AE6FBF" w:rsidRPr="00E576C1" w:rsidRDefault="00754B64" w:rsidP="00EE1E2D">
      <w:pPr>
        <w:pStyle w:val="ListParagraph"/>
        <w:numPr>
          <w:ilvl w:val="0"/>
          <w:numId w:val="13"/>
        </w:numPr>
        <w:spacing w:line="360" w:lineRule="auto"/>
        <w:ind w:left="709" w:hanging="283"/>
        <w:jc w:val="both"/>
        <w:rPr>
          <w:rFonts w:ascii="Arial" w:hAnsi="Arial" w:cs="Arial"/>
          <w:lang w:val="ro-RO"/>
        </w:rPr>
      </w:pPr>
      <w:r w:rsidRPr="00E576C1">
        <w:rPr>
          <w:rFonts w:ascii="Arial" w:hAnsi="Arial" w:cs="Arial"/>
          <w:lang w:val="ro-RO"/>
        </w:rPr>
        <w:t>documentele contabile (fişa de cont, balanţa de verificare analitică</w:t>
      </w:r>
      <w:r w:rsidR="00782B15" w:rsidRPr="00E576C1">
        <w:rPr>
          <w:rFonts w:ascii="Arial" w:hAnsi="Arial" w:cs="Arial"/>
          <w:lang w:val="ro-RO"/>
        </w:rPr>
        <w:t>/extras din balanța analitică</w:t>
      </w:r>
      <w:r w:rsidRPr="00E576C1">
        <w:rPr>
          <w:rFonts w:ascii="Arial" w:hAnsi="Arial" w:cs="Arial"/>
          <w:lang w:val="ro-RO"/>
        </w:rPr>
        <w:t>)</w:t>
      </w:r>
      <w:r w:rsidR="00EA09DA" w:rsidRPr="00E576C1">
        <w:rPr>
          <w:rFonts w:ascii="Arial" w:hAnsi="Arial" w:cs="Arial"/>
          <w:lang w:val="ro-RO"/>
        </w:rPr>
        <w:t>,</w:t>
      </w:r>
      <w:r w:rsidRPr="00E576C1">
        <w:rPr>
          <w:rFonts w:ascii="Arial" w:hAnsi="Arial" w:cs="Arial"/>
          <w:lang w:val="ro-RO"/>
        </w:rPr>
        <w:t xml:space="preserve"> </w:t>
      </w:r>
      <w:r w:rsidR="004550D9" w:rsidRPr="00E576C1">
        <w:rPr>
          <w:rFonts w:ascii="Arial" w:hAnsi="Arial" w:cs="Arial"/>
          <w:lang w:val="ro-RO"/>
        </w:rPr>
        <w:t>scanate</w:t>
      </w:r>
      <w:r w:rsidRPr="00E576C1">
        <w:rPr>
          <w:rFonts w:ascii="Arial" w:hAnsi="Arial" w:cs="Arial"/>
          <w:lang w:val="ro-RO"/>
        </w:rPr>
        <w:t xml:space="preserve"> separat, în ordinea cronologică a înregistrărilor contabile ale operaţiunilor proiectului.</w:t>
      </w:r>
    </w:p>
    <w:p w:rsidR="00EA09DA" w:rsidRPr="00E576C1" w:rsidRDefault="00EA09DA" w:rsidP="00EA09DA">
      <w:pPr>
        <w:spacing w:line="360" w:lineRule="auto"/>
        <w:ind w:firstLine="709"/>
        <w:jc w:val="both"/>
        <w:rPr>
          <w:rFonts w:ascii="Arial" w:hAnsi="Arial" w:cs="Arial"/>
          <w:lang w:val="ro-RO"/>
        </w:rPr>
      </w:pPr>
    </w:p>
    <w:p w:rsidR="00AE6FBF" w:rsidRPr="00E576C1" w:rsidRDefault="00754B64" w:rsidP="00EA09DA">
      <w:pPr>
        <w:spacing w:line="360" w:lineRule="auto"/>
        <w:ind w:firstLine="709"/>
        <w:jc w:val="both"/>
        <w:rPr>
          <w:rFonts w:ascii="Arial" w:hAnsi="Arial" w:cs="Arial"/>
          <w:lang w:val="ro-RO"/>
        </w:rPr>
      </w:pPr>
      <w:r w:rsidRPr="00E576C1">
        <w:rPr>
          <w:rFonts w:ascii="Arial" w:hAnsi="Arial" w:cs="Arial"/>
          <w:lang w:val="ro-RO"/>
        </w:rPr>
        <w:t>Beneficiarii sau alte organisme implicate în implementarea proiectelor au obligaţia deţinerii unei evidenţe contabile separate sau un sistem de codificare adecvat pentru toate tranzacţiile efectuate în legătură cu implementarea proiectului (înscrierea obligatorie a codului SMIS alături de simbolurile obligatorii legale).</w:t>
      </w:r>
    </w:p>
    <w:p w:rsidR="00AE6FBF" w:rsidRPr="00E576C1" w:rsidRDefault="00754B64" w:rsidP="00EE1E2D">
      <w:pPr>
        <w:spacing w:line="360" w:lineRule="auto"/>
        <w:ind w:firstLine="720"/>
        <w:jc w:val="both"/>
        <w:rPr>
          <w:rFonts w:ascii="Arial" w:hAnsi="Arial" w:cs="Arial"/>
          <w:lang w:val="pt-BR"/>
        </w:rPr>
      </w:pPr>
      <w:r w:rsidRPr="00E576C1">
        <w:rPr>
          <w:rFonts w:ascii="Arial" w:hAnsi="Arial" w:cs="Arial"/>
          <w:bCs/>
          <w:lang w:val="ro-RO"/>
        </w:rPr>
        <w:t xml:space="preserve">OI/ AM poate solicita completări/ clarificări în ceea ce priveşte </w:t>
      </w:r>
      <w:r w:rsidR="00782B15" w:rsidRPr="00E576C1">
        <w:rPr>
          <w:rFonts w:ascii="Arial" w:hAnsi="Arial" w:cs="Arial"/>
          <w:bCs/>
          <w:lang w:val="ro-RO"/>
        </w:rPr>
        <w:t>C</w:t>
      </w:r>
      <w:r w:rsidRPr="00E576C1">
        <w:rPr>
          <w:rFonts w:ascii="Arial" w:hAnsi="Arial" w:cs="Arial"/>
          <w:bCs/>
          <w:lang w:val="ro-RO"/>
        </w:rPr>
        <w:t>erer</w:t>
      </w:r>
      <w:r w:rsidR="00782B15" w:rsidRPr="00E576C1">
        <w:rPr>
          <w:rFonts w:ascii="Arial" w:hAnsi="Arial" w:cs="Arial"/>
          <w:bCs/>
          <w:lang w:val="ro-RO"/>
        </w:rPr>
        <w:t>ea</w:t>
      </w:r>
      <w:r w:rsidRPr="00E576C1">
        <w:rPr>
          <w:rFonts w:ascii="Arial" w:hAnsi="Arial" w:cs="Arial"/>
          <w:bCs/>
          <w:lang w:val="ro-RO"/>
        </w:rPr>
        <w:t xml:space="preserve"> de rambursare </w:t>
      </w:r>
      <w:r w:rsidR="00782B15" w:rsidRPr="00E576C1">
        <w:rPr>
          <w:rFonts w:ascii="Arial" w:hAnsi="Arial" w:cs="Arial"/>
          <w:bCs/>
          <w:lang w:val="ro-RO"/>
        </w:rPr>
        <w:t xml:space="preserve">aferenta cererii de plată </w:t>
      </w:r>
      <w:r w:rsidRPr="00E576C1">
        <w:rPr>
          <w:rFonts w:ascii="Arial" w:hAnsi="Arial" w:cs="Arial"/>
          <w:bCs/>
          <w:lang w:val="ro-RO"/>
        </w:rPr>
        <w:t>depus</w:t>
      </w:r>
      <w:r w:rsidR="00782B15" w:rsidRPr="00E576C1">
        <w:rPr>
          <w:rFonts w:ascii="Arial" w:hAnsi="Arial" w:cs="Arial"/>
          <w:bCs/>
          <w:lang w:val="ro-RO"/>
        </w:rPr>
        <w:t>ă</w:t>
      </w:r>
      <w:r w:rsidRPr="00E576C1">
        <w:rPr>
          <w:rFonts w:ascii="Arial" w:hAnsi="Arial" w:cs="Arial"/>
          <w:bCs/>
          <w:lang w:val="ro-RO"/>
        </w:rPr>
        <w:t xml:space="preserve"> de către Beneficiar. </w:t>
      </w:r>
      <w:r w:rsidR="00782B15" w:rsidRPr="00E576C1">
        <w:rPr>
          <w:rFonts w:ascii="Arial" w:hAnsi="Arial" w:cs="Arial"/>
          <w:bCs/>
          <w:lang w:val="ro-RO"/>
        </w:rPr>
        <w:t>Raspunsul la solicitările de clarificări și documentele justificative v</w:t>
      </w:r>
      <w:r w:rsidR="00EA09DA" w:rsidRPr="00E576C1">
        <w:rPr>
          <w:rFonts w:ascii="Arial" w:hAnsi="Arial" w:cs="Arial"/>
          <w:bCs/>
          <w:lang w:val="ro-RO"/>
        </w:rPr>
        <w:t>or</w:t>
      </w:r>
      <w:r w:rsidR="00782B15" w:rsidRPr="00E576C1">
        <w:rPr>
          <w:rFonts w:ascii="Arial" w:hAnsi="Arial" w:cs="Arial"/>
          <w:bCs/>
          <w:lang w:val="ro-RO"/>
        </w:rPr>
        <w:t xml:space="preserve"> fi transmis</w:t>
      </w:r>
      <w:r w:rsidR="00EA09DA" w:rsidRPr="00E576C1">
        <w:rPr>
          <w:rFonts w:ascii="Arial" w:hAnsi="Arial" w:cs="Arial"/>
          <w:bCs/>
          <w:lang w:val="ro-RO"/>
        </w:rPr>
        <w:t>e</w:t>
      </w:r>
      <w:r w:rsidR="00782B15" w:rsidRPr="00E576C1">
        <w:rPr>
          <w:rFonts w:ascii="Arial" w:hAnsi="Arial" w:cs="Arial"/>
          <w:bCs/>
          <w:lang w:val="ro-RO"/>
        </w:rPr>
        <w:t xml:space="preserve"> în același mod ca și dosarul inițial. </w:t>
      </w:r>
      <w:r w:rsidRPr="00E576C1">
        <w:rPr>
          <w:rFonts w:ascii="Arial" w:hAnsi="Arial" w:cs="Arial"/>
          <w:bCs/>
          <w:lang w:val="ro-RO"/>
        </w:rPr>
        <w:t xml:space="preserve">În aceste condiţii, termenul de verificare se întrerupe până la data la care este înregistrată documentaţia privind clarificările solicitate. Beneficiarul are obligaţia de a transmite informaţiile şi documentele solicitate în termenul solicitat. </w:t>
      </w:r>
      <w:r w:rsidRPr="00E576C1">
        <w:rPr>
          <w:rFonts w:ascii="Arial" w:hAnsi="Arial" w:cs="Arial"/>
          <w:lang w:val="pt-BR"/>
        </w:rPr>
        <w:t>Nedepunerea de către beneficiar a documentelor sau clarificărilor solicitate, în termenul precizat</w:t>
      </w:r>
      <w:r w:rsidR="00EA09DA" w:rsidRPr="00E576C1">
        <w:rPr>
          <w:rFonts w:ascii="Arial" w:hAnsi="Arial" w:cs="Arial"/>
          <w:lang w:val="pt-BR"/>
        </w:rPr>
        <w:t>,</w:t>
      </w:r>
      <w:r w:rsidRPr="00E576C1">
        <w:rPr>
          <w:rFonts w:ascii="Arial" w:hAnsi="Arial" w:cs="Arial"/>
          <w:lang w:val="pt-BR"/>
        </w:rPr>
        <w:t xml:space="preserve"> </w:t>
      </w:r>
      <w:r w:rsidR="00CA06CB" w:rsidRPr="00E576C1">
        <w:rPr>
          <w:rFonts w:ascii="Arial" w:hAnsi="Arial" w:cs="Arial"/>
          <w:lang w:val="pt-BR"/>
        </w:rPr>
        <w:t xml:space="preserve">poate </w:t>
      </w:r>
      <w:r w:rsidRPr="00E576C1">
        <w:rPr>
          <w:rFonts w:ascii="Arial" w:hAnsi="Arial" w:cs="Arial"/>
          <w:lang w:val="pt-BR"/>
        </w:rPr>
        <w:t>atrage respingerea, parţială sau totală, după caz, a cheltuielilor solicitate.</w:t>
      </w:r>
    </w:p>
    <w:p w:rsidR="00AE6FBF" w:rsidRPr="00E576C1" w:rsidRDefault="00AE6FBF" w:rsidP="00EE1E2D">
      <w:pPr>
        <w:spacing w:line="360" w:lineRule="auto"/>
        <w:jc w:val="both"/>
        <w:rPr>
          <w:rFonts w:ascii="Arial" w:hAnsi="Arial" w:cs="Arial"/>
          <w:b/>
          <w:lang w:val="ro-RO"/>
        </w:rPr>
      </w:pPr>
    </w:p>
    <w:p w:rsidR="00AE6FBF" w:rsidRPr="00E576C1" w:rsidRDefault="00754B64" w:rsidP="00EE1E2D">
      <w:pPr>
        <w:pStyle w:val="ListParagraph"/>
        <w:numPr>
          <w:ilvl w:val="0"/>
          <w:numId w:val="3"/>
        </w:numPr>
        <w:spacing w:line="360" w:lineRule="auto"/>
        <w:jc w:val="both"/>
        <w:rPr>
          <w:rFonts w:ascii="Arial" w:hAnsi="Arial" w:cs="Arial"/>
          <w:b/>
          <w:sz w:val="28"/>
          <w:szCs w:val="28"/>
          <w:lang w:val="ro-RO"/>
        </w:rPr>
      </w:pPr>
      <w:r w:rsidRPr="00E576C1">
        <w:rPr>
          <w:rFonts w:ascii="Arial" w:hAnsi="Arial" w:cs="Arial"/>
          <w:b/>
          <w:sz w:val="28"/>
          <w:szCs w:val="28"/>
          <w:lang w:val="ro-RO"/>
        </w:rPr>
        <w:t>Depunerea cererilor de rambursare ce conţin cheltuieli care nu au fost solicitate la decontare printr-o cerere de plată</w:t>
      </w:r>
    </w:p>
    <w:p w:rsidR="00AE6FBF" w:rsidRPr="00E576C1" w:rsidRDefault="00AE6FBF" w:rsidP="00EE1E2D">
      <w:pPr>
        <w:spacing w:line="360" w:lineRule="auto"/>
        <w:ind w:firstLine="720"/>
        <w:jc w:val="both"/>
        <w:rPr>
          <w:rFonts w:ascii="Arial" w:hAnsi="Arial" w:cs="Arial"/>
          <w:lang w:val="ro-RO"/>
        </w:rPr>
      </w:pPr>
    </w:p>
    <w:p w:rsidR="00AE6FBF" w:rsidRPr="00E576C1" w:rsidRDefault="00754B64" w:rsidP="00EE1E2D">
      <w:pPr>
        <w:spacing w:line="360" w:lineRule="auto"/>
        <w:ind w:firstLine="720"/>
        <w:jc w:val="both"/>
        <w:rPr>
          <w:rFonts w:ascii="Arial" w:hAnsi="Arial" w:cs="Arial"/>
          <w:lang w:val="ro-RO"/>
        </w:rPr>
      </w:pPr>
      <w:r w:rsidRPr="00E576C1">
        <w:rPr>
          <w:rFonts w:ascii="Arial" w:hAnsi="Arial" w:cs="Arial"/>
          <w:lang w:val="ro-RO"/>
        </w:rPr>
        <w:lastRenderedPageBreak/>
        <w:t>Beneficiarii/ liderii de parteneriat au obligaţia de a depune la OI cereri de rambursare pentru cheltuielile efectuate ȋn termen de maxim 3 luni de la efectuarea acestora, cu excepţia cheltuielilor efectuate înainte de semnarea contractului de finanţare.</w:t>
      </w:r>
    </w:p>
    <w:p w:rsidR="00782B15" w:rsidRPr="00E576C1" w:rsidRDefault="00C01B2C" w:rsidP="00EE1E2D">
      <w:pPr>
        <w:spacing w:line="360" w:lineRule="auto"/>
        <w:ind w:firstLine="720"/>
        <w:jc w:val="both"/>
        <w:rPr>
          <w:rFonts w:ascii="Arial" w:hAnsi="Arial" w:cs="Arial"/>
          <w:lang w:val="ro-RO"/>
        </w:rPr>
      </w:pPr>
      <w:r w:rsidRPr="00E576C1">
        <w:rPr>
          <w:rFonts w:ascii="Arial" w:hAnsi="Arial" w:cs="Arial"/>
          <w:lang w:val="ro-RO"/>
        </w:rPr>
        <w:t xml:space="preserve">Beneficiarul depune la Organismul Intermediar </w:t>
      </w:r>
      <w:r w:rsidR="00782B15" w:rsidRPr="00E576C1">
        <w:rPr>
          <w:rFonts w:ascii="Arial" w:hAnsi="Arial" w:cs="Arial"/>
          <w:lang w:val="ro-RO"/>
        </w:rPr>
        <w:t>o adresa de inaintare a cererii de rambursare, av</w:t>
      </w:r>
      <w:r w:rsidR="00EA758D" w:rsidRPr="00E576C1">
        <w:rPr>
          <w:rFonts w:ascii="Arial" w:hAnsi="Arial" w:cs="Arial"/>
          <w:lang w:val="ro-RO"/>
        </w:rPr>
        <w:t>â</w:t>
      </w:r>
      <w:r w:rsidR="00782B15" w:rsidRPr="00E576C1">
        <w:rPr>
          <w:rFonts w:ascii="Arial" w:hAnsi="Arial" w:cs="Arial"/>
          <w:lang w:val="ro-RO"/>
        </w:rPr>
        <w:t xml:space="preserve">nd atasat  un CD conţinând cererea de rambursare semnată electronic, documentele justificative aferente acesteia semnate electronic, formatul Excel al Cererii de rambursare si un opis al documentelor justificative.  Documentele vor fi </w:t>
      </w:r>
      <w:r w:rsidR="004550D9" w:rsidRPr="00E576C1">
        <w:rPr>
          <w:rFonts w:ascii="Arial" w:hAnsi="Arial" w:cs="Arial"/>
          <w:lang w:val="ro-RO"/>
        </w:rPr>
        <w:t xml:space="preserve">scanate </w:t>
      </w:r>
      <w:r w:rsidR="00782B15" w:rsidRPr="00E576C1">
        <w:rPr>
          <w:rFonts w:ascii="Arial" w:hAnsi="Arial" w:cs="Arial"/>
          <w:lang w:val="ro-RO"/>
        </w:rPr>
        <w:t xml:space="preserve">ca fişiere separate si denumite pentru a fi uşor de identificat/accesat (de ex: factura fiscală nr.., contractul de lucrări nr…, inclusiv AA, PV de recepţie nr…). </w:t>
      </w:r>
    </w:p>
    <w:p w:rsidR="00A6163E" w:rsidRPr="00E576C1" w:rsidRDefault="00782B15" w:rsidP="00EE1E2D">
      <w:pPr>
        <w:spacing w:line="360" w:lineRule="auto"/>
        <w:ind w:firstLine="720"/>
        <w:jc w:val="both"/>
        <w:rPr>
          <w:rFonts w:ascii="Arial" w:hAnsi="Arial" w:cs="Arial"/>
          <w:lang w:val="ro-RO"/>
        </w:rPr>
      </w:pPr>
      <w:r w:rsidRPr="003016E6">
        <w:rPr>
          <w:rFonts w:ascii="Arial" w:hAnsi="Arial" w:cs="Arial"/>
          <w:b/>
          <w:lang w:val="ro-RO"/>
        </w:rPr>
        <w:t>Cererea de rambusare si documentele aferente vor fi transmise si prin intermediul aplicatiei MySMIS, modulu</w:t>
      </w:r>
      <w:r w:rsidR="00A16EC3" w:rsidRPr="003016E6">
        <w:rPr>
          <w:rFonts w:ascii="Arial" w:hAnsi="Arial" w:cs="Arial"/>
          <w:b/>
          <w:lang w:val="ro-RO"/>
        </w:rPr>
        <w:t>l</w:t>
      </w:r>
      <w:r w:rsidRPr="003016E6">
        <w:rPr>
          <w:rFonts w:ascii="Arial" w:hAnsi="Arial" w:cs="Arial"/>
          <w:b/>
          <w:lang w:val="ro-RO"/>
        </w:rPr>
        <w:t xml:space="preserve"> Comunicare. Beneficiarul se va asigura ca documentele de pe CD sunt identice cu cele încarcate in My SMIS</w:t>
      </w:r>
      <w:r w:rsidR="00A6163E" w:rsidRPr="003016E6">
        <w:rPr>
          <w:rFonts w:ascii="Arial" w:hAnsi="Arial" w:cs="Arial"/>
          <w:b/>
          <w:lang w:val="ro-RO"/>
        </w:rPr>
        <w:t xml:space="preserve"> și va face aceasta mentiune în adresa de înaintare a cererii de rambursare</w:t>
      </w:r>
      <w:r w:rsidR="00A6163E" w:rsidRPr="00E576C1">
        <w:rPr>
          <w:rFonts w:ascii="Arial" w:hAnsi="Arial" w:cs="Arial"/>
          <w:lang w:val="ro-RO"/>
        </w:rPr>
        <w:t xml:space="preserve">. </w:t>
      </w:r>
    </w:p>
    <w:p w:rsidR="00782B15" w:rsidRPr="00E576C1" w:rsidRDefault="00A6163E" w:rsidP="00EE1E2D">
      <w:pPr>
        <w:spacing w:line="360" w:lineRule="auto"/>
        <w:ind w:firstLine="720"/>
        <w:jc w:val="both"/>
        <w:rPr>
          <w:rFonts w:ascii="Arial" w:hAnsi="Arial" w:cs="Arial"/>
          <w:lang w:val="ro-RO"/>
        </w:rPr>
      </w:pPr>
      <w:r w:rsidRPr="00E576C1">
        <w:rPr>
          <w:rFonts w:ascii="Arial" w:hAnsi="Arial" w:cs="Arial"/>
          <w:lang w:val="ro-RO"/>
        </w:rPr>
        <w:t xml:space="preserve">Data la care se consideră depusă cererea de rambursare este data la care beneficiarul a depus la OI adresa de înaintare a cererii de </w:t>
      </w:r>
      <w:r w:rsidR="00C31D42" w:rsidRPr="00E576C1">
        <w:rPr>
          <w:rFonts w:ascii="Arial" w:hAnsi="Arial" w:cs="Arial"/>
          <w:lang w:val="ro-RO"/>
        </w:rPr>
        <w:t xml:space="preserve">rambursare </w:t>
      </w:r>
      <w:r w:rsidRPr="00E576C1">
        <w:rPr>
          <w:rFonts w:ascii="Arial" w:hAnsi="Arial" w:cs="Arial"/>
          <w:lang w:val="ro-RO"/>
        </w:rPr>
        <w:t>și CD-ul aferent, inclusiv  termenele de verificare ce decurg din aceasta.</w:t>
      </w:r>
    </w:p>
    <w:p w:rsidR="00C552A7" w:rsidRPr="00E576C1" w:rsidRDefault="00C552A7" w:rsidP="00EE1E2D">
      <w:pPr>
        <w:spacing w:line="360" w:lineRule="auto"/>
        <w:ind w:firstLine="720"/>
        <w:jc w:val="both"/>
        <w:rPr>
          <w:rFonts w:ascii="Arial" w:hAnsi="Arial" w:cs="Arial"/>
          <w:lang w:val="ro-RO"/>
        </w:rPr>
      </w:pPr>
      <w:r w:rsidRPr="00E576C1">
        <w:rPr>
          <w:rFonts w:ascii="Arial" w:hAnsi="Arial" w:cs="Arial"/>
          <w:lang w:val="ro-RO"/>
        </w:rPr>
        <w:t>Documentele originale pe baza cărora se înregistrează în contabilitatea beneficiarului cheltuielile efectuate în cadrul proiectului vor avea menţionat codul proiectului şi menţiunea «Proiect finanţat din POR 2014-2020». În cazul facturilor decontate parțial se va menționa pe factura suma solicitată la decontare</w:t>
      </w:r>
      <w:r w:rsidR="00CA06CB" w:rsidRPr="00E576C1">
        <w:rPr>
          <w:rFonts w:ascii="Arial" w:hAnsi="Arial" w:cs="Arial"/>
          <w:lang w:val="ro-RO"/>
        </w:rPr>
        <w:t xml:space="preserve">. In situatia facturilor care contin sume aferente mai multor proiecte, suma solicitata va fi separata pe bază și TVA. </w:t>
      </w:r>
      <w:r w:rsidRPr="00E576C1">
        <w:rPr>
          <w:rFonts w:ascii="Arial" w:hAnsi="Arial" w:cs="Arial"/>
          <w:lang w:val="ro-RO"/>
        </w:rPr>
        <w:t>În plus, pe originalul facturilor incluse în Cererea de rambursare se va aplica menţiunea “Factura a fost inclusă în Cererea de rambursare  nr. …./………….”..</w:t>
      </w:r>
    </w:p>
    <w:p w:rsidR="00AE6FBF" w:rsidRPr="00E576C1" w:rsidRDefault="00AE6FBF" w:rsidP="00EE1E2D">
      <w:pPr>
        <w:spacing w:line="360" w:lineRule="auto"/>
        <w:jc w:val="both"/>
        <w:rPr>
          <w:rFonts w:ascii="Arial" w:hAnsi="Arial" w:cs="Arial"/>
          <w:lang w:val="ro-RO"/>
        </w:rPr>
      </w:pPr>
    </w:p>
    <w:p w:rsidR="00AE6FBF" w:rsidRPr="00E576C1" w:rsidRDefault="00754B64" w:rsidP="00EE1E2D">
      <w:pPr>
        <w:spacing w:line="360" w:lineRule="auto"/>
        <w:ind w:firstLine="630"/>
        <w:jc w:val="both"/>
        <w:rPr>
          <w:rFonts w:ascii="Arial" w:hAnsi="Arial" w:cs="Arial"/>
          <w:b/>
          <w:lang w:val="ro-RO"/>
        </w:rPr>
      </w:pPr>
      <w:r w:rsidRPr="00E576C1">
        <w:rPr>
          <w:rFonts w:ascii="Arial" w:hAnsi="Arial" w:cs="Arial"/>
          <w:b/>
          <w:lang w:val="ro-RO"/>
        </w:rPr>
        <w:t>Cererea de Rambursare a Beneficiarului trebuie să fie însoţită de următoarele documente justificative:</w:t>
      </w:r>
    </w:p>
    <w:p w:rsidR="00AE6FBF" w:rsidRPr="00E576C1" w:rsidRDefault="00754B64" w:rsidP="00EE1E2D">
      <w:pPr>
        <w:pStyle w:val="Header"/>
        <w:numPr>
          <w:ilvl w:val="0"/>
          <w:numId w:val="10"/>
        </w:numPr>
        <w:tabs>
          <w:tab w:val="clear" w:pos="4320"/>
          <w:tab w:val="clear" w:pos="8640"/>
          <w:tab w:val="center" w:pos="0"/>
          <w:tab w:val="right" w:pos="9072"/>
        </w:tabs>
        <w:spacing w:before="60" w:after="60" w:line="360" w:lineRule="auto"/>
        <w:jc w:val="both"/>
        <w:rPr>
          <w:rFonts w:ascii="Arial" w:hAnsi="Arial" w:cs="Arial"/>
          <w:lang w:val="ro-RO"/>
        </w:rPr>
      </w:pPr>
      <w:r w:rsidRPr="00E576C1">
        <w:rPr>
          <w:rFonts w:ascii="Arial" w:hAnsi="Arial" w:cs="Arial"/>
          <w:lang w:val="ro-RO"/>
        </w:rPr>
        <w:t>Adresa privind deschiderea contului, pentru încasarea sumelor din cererile de rambursare (la prima cerere de rambursare)</w:t>
      </w:r>
      <w:r w:rsidRPr="00E576C1">
        <w:rPr>
          <w:rFonts w:ascii="Arial" w:hAnsi="Arial" w:cs="Arial"/>
          <w:lang w:val="en-GB"/>
        </w:rPr>
        <w:t xml:space="preserve">, </w:t>
      </w:r>
      <w:proofErr w:type="spellStart"/>
      <w:r w:rsidR="003B39C5" w:rsidRPr="00E576C1">
        <w:rPr>
          <w:rFonts w:ascii="Arial" w:hAnsi="Arial" w:cs="Arial"/>
          <w:lang w:val="en-GB"/>
        </w:rPr>
        <w:t>daca</w:t>
      </w:r>
      <w:proofErr w:type="spellEnd"/>
      <w:r w:rsidR="003B39C5" w:rsidRPr="00E576C1">
        <w:rPr>
          <w:rFonts w:ascii="Arial" w:hAnsi="Arial" w:cs="Arial"/>
          <w:lang w:val="en-GB"/>
        </w:rPr>
        <w:t xml:space="preserve"> </w:t>
      </w:r>
      <w:proofErr w:type="spellStart"/>
      <w:r w:rsidR="003B39C5" w:rsidRPr="00E576C1">
        <w:rPr>
          <w:rFonts w:ascii="Arial" w:hAnsi="Arial" w:cs="Arial"/>
          <w:lang w:val="en-GB"/>
        </w:rPr>
        <w:t>este</w:t>
      </w:r>
      <w:proofErr w:type="spellEnd"/>
      <w:r w:rsidR="003B39C5" w:rsidRPr="00E576C1">
        <w:rPr>
          <w:rFonts w:ascii="Arial" w:hAnsi="Arial" w:cs="Arial"/>
          <w:lang w:val="en-GB"/>
        </w:rPr>
        <w:t xml:space="preserve"> </w:t>
      </w:r>
      <w:proofErr w:type="spellStart"/>
      <w:r w:rsidR="003B39C5" w:rsidRPr="00E576C1">
        <w:rPr>
          <w:rFonts w:ascii="Arial" w:hAnsi="Arial" w:cs="Arial"/>
          <w:lang w:val="en-GB"/>
        </w:rPr>
        <w:t>cazul</w:t>
      </w:r>
      <w:proofErr w:type="spellEnd"/>
      <w:r w:rsidRPr="00E576C1">
        <w:rPr>
          <w:rFonts w:ascii="Arial" w:hAnsi="Arial" w:cs="Arial"/>
          <w:lang w:val="ro-RO"/>
        </w:rPr>
        <w:t>;</w:t>
      </w:r>
    </w:p>
    <w:p w:rsidR="00AE6FBF" w:rsidRPr="00E576C1" w:rsidRDefault="00754B64" w:rsidP="00EE1E2D">
      <w:pPr>
        <w:pStyle w:val="Header"/>
        <w:numPr>
          <w:ilvl w:val="0"/>
          <w:numId w:val="10"/>
        </w:numPr>
        <w:tabs>
          <w:tab w:val="clear" w:pos="4320"/>
          <w:tab w:val="clear" w:pos="8640"/>
          <w:tab w:val="center" w:pos="0"/>
          <w:tab w:val="right" w:pos="9072"/>
        </w:tabs>
        <w:spacing w:before="60" w:after="60" w:line="360" w:lineRule="auto"/>
        <w:jc w:val="both"/>
        <w:rPr>
          <w:rFonts w:ascii="Arial" w:hAnsi="Arial" w:cs="Arial"/>
          <w:b/>
          <w:lang w:val="ro-RO"/>
        </w:rPr>
      </w:pPr>
      <w:r w:rsidRPr="00E576C1">
        <w:rPr>
          <w:rFonts w:ascii="Arial" w:hAnsi="Arial" w:cs="Arial"/>
          <w:bCs/>
          <w:lang w:val="ro-RO"/>
        </w:rPr>
        <w:t>Identificarea financiară</w:t>
      </w:r>
      <w:r w:rsidR="00A16EC3" w:rsidRPr="00E576C1">
        <w:rPr>
          <w:rFonts w:ascii="Arial" w:hAnsi="Arial" w:cs="Arial"/>
          <w:bCs/>
          <w:lang w:val="ro-RO"/>
        </w:rPr>
        <w:t>;</w:t>
      </w:r>
      <w:r w:rsidR="00FF6650" w:rsidRPr="00E576C1">
        <w:rPr>
          <w:rFonts w:ascii="Arial" w:hAnsi="Arial" w:cs="Arial"/>
          <w:bCs/>
          <w:lang w:val="ro-RO"/>
        </w:rPr>
        <w:t xml:space="preserve"> </w:t>
      </w:r>
      <w:r w:rsidR="00FF6650" w:rsidRPr="00E576C1">
        <w:rPr>
          <w:rFonts w:ascii="Trebuchet MS" w:hAnsi="Trebuchet MS" w:cs="Arial"/>
          <w:bCs/>
          <w:lang w:val="ro-RO"/>
        </w:rPr>
        <w:t xml:space="preserve">In cazul proiectelor implementate in parteriat, identificarile financiare se vor prezenta pentru fiecare partener  pentru care sunt solicitate la decontare sume în cererea de </w:t>
      </w:r>
      <w:r w:rsidR="00FF6650" w:rsidRPr="00E576C1">
        <w:rPr>
          <w:rFonts w:ascii="Trebuchet MS" w:hAnsi="Trebuchet MS" w:cs="Arial"/>
          <w:bCs/>
          <w:lang w:val="ro-RO"/>
        </w:rPr>
        <w:t>rambursare.</w:t>
      </w:r>
    </w:p>
    <w:p w:rsidR="00AE6FBF" w:rsidRPr="00E576C1" w:rsidRDefault="00754B64" w:rsidP="00EE1E2D">
      <w:pPr>
        <w:numPr>
          <w:ilvl w:val="0"/>
          <w:numId w:val="10"/>
        </w:numPr>
        <w:spacing w:line="360" w:lineRule="auto"/>
        <w:jc w:val="both"/>
        <w:rPr>
          <w:rFonts w:ascii="Arial" w:hAnsi="Arial" w:cs="Arial"/>
          <w:lang w:val="ro-RO"/>
        </w:rPr>
      </w:pPr>
      <w:r w:rsidRPr="00E576C1">
        <w:rPr>
          <w:rFonts w:ascii="Arial" w:hAnsi="Arial" w:cs="Arial"/>
          <w:lang w:val="ro-RO"/>
        </w:rPr>
        <w:lastRenderedPageBreak/>
        <w:t>Declaraţia pe propria răspundere a beneficiarului privind nedeductibilitatea TVA aferentă cheltuielilor eligibile incluse ȋn bugetul proiectului propus spre finanţare (anexă la cererea de finanţare sau la prima cerere de rambursare);</w:t>
      </w:r>
    </w:p>
    <w:p w:rsidR="00AE6FBF" w:rsidRPr="00E576C1" w:rsidRDefault="00754B64" w:rsidP="00EE1E2D">
      <w:pPr>
        <w:numPr>
          <w:ilvl w:val="0"/>
          <w:numId w:val="10"/>
        </w:numPr>
        <w:spacing w:line="360" w:lineRule="auto"/>
        <w:jc w:val="both"/>
        <w:rPr>
          <w:rFonts w:ascii="Arial" w:hAnsi="Arial" w:cs="Arial"/>
          <w:lang w:val="ro-RO"/>
        </w:rPr>
      </w:pPr>
      <w:r w:rsidRPr="00E576C1">
        <w:rPr>
          <w:rFonts w:ascii="Arial" w:hAnsi="Arial" w:cs="Arial"/>
          <w:lang w:val="ro-RO"/>
        </w:rPr>
        <w:t>Declaraţia pe propria răspundere privind corectitudinea sumelor reprezentând TVA înscrise în facturi, precum şi cu privire la respectarea obligaţiilor referitoare la TVA prevăzute de legislaţia în vigoare (anexă la prima cerere de plată/ rambursare);</w:t>
      </w:r>
    </w:p>
    <w:p w:rsidR="00AE6FBF" w:rsidRPr="00E576C1" w:rsidRDefault="00754B64" w:rsidP="00EE1E2D">
      <w:pPr>
        <w:pStyle w:val="Header"/>
        <w:numPr>
          <w:ilvl w:val="0"/>
          <w:numId w:val="10"/>
        </w:numPr>
        <w:tabs>
          <w:tab w:val="clear" w:pos="4320"/>
          <w:tab w:val="clear" w:pos="8640"/>
          <w:tab w:val="center" w:pos="0"/>
          <w:tab w:val="right" w:pos="9072"/>
        </w:tabs>
        <w:spacing w:before="60" w:after="60" w:line="360" w:lineRule="auto"/>
        <w:jc w:val="both"/>
        <w:rPr>
          <w:rFonts w:ascii="Arial" w:hAnsi="Arial" w:cs="Arial"/>
          <w:b/>
          <w:lang w:val="ro-RO"/>
        </w:rPr>
      </w:pPr>
      <w:r w:rsidRPr="00E576C1">
        <w:rPr>
          <w:rFonts w:ascii="Arial" w:hAnsi="Arial" w:cs="Arial"/>
          <w:lang w:val="ro-RO"/>
        </w:rPr>
        <w:t>Certificatul privind nedeductibilitatea TVA aferentă cheltuielilor cuprinse ȋn cererea de rambursare, emis de ANAF, conform procedurii aprobate prin ordin al ministrului finanţelor publice;</w:t>
      </w:r>
    </w:p>
    <w:p w:rsidR="00AE6FBF" w:rsidRPr="00E576C1" w:rsidRDefault="00754B64" w:rsidP="00EE1E2D">
      <w:pPr>
        <w:numPr>
          <w:ilvl w:val="0"/>
          <w:numId w:val="10"/>
        </w:numPr>
        <w:tabs>
          <w:tab w:val="center" w:pos="0"/>
          <w:tab w:val="right" w:pos="9072"/>
        </w:tabs>
        <w:spacing w:before="60" w:after="60" w:line="360" w:lineRule="auto"/>
        <w:jc w:val="both"/>
        <w:rPr>
          <w:rFonts w:ascii="Arial" w:hAnsi="Arial" w:cs="Arial"/>
          <w:lang w:val="ro-RO"/>
        </w:rPr>
      </w:pPr>
      <w:proofErr w:type="spellStart"/>
      <w:r w:rsidRPr="00E576C1">
        <w:rPr>
          <w:rFonts w:ascii="Arial" w:hAnsi="Arial" w:cs="Arial"/>
          <w:lang w:val="en-GB"/>
        </w:rPr>
        <w:t>Documentele</w:t>
      </w:r>
      <w:proofErr w:type="spellEnd"/>
      <w:r w:rsidRPr="00E576C1">
        <w:rPr>
          <w:rFonts w:ascii="Arial" w:hAnsi="Arial" w:cs="Arial"/>
          <w:lang w:val="en-GB"/>
        </w:rPr>
        <w:t xml:space="preserve"> </w:t>
      </w:r>
      <w:proofErr w:type="spellStart"/>
      <w:r w:rsidRPr="00E576C1">
        <w:rPr>
          <w:rFonts w:ascii="Arial" w:hAnsi="Arial" w:cs="Arial"/>
          <w:lang w:val="en-GB"/>
        </w:rPr>
        <w:t>prev</w:t>
      </w:r>
      <w:r w:rsidR="005D4507" w:rsidRPr="00E576C1">
        <w:rPr>
          <w:rFonts w:ascii="Arial" w:hAnsi="Arial" w:cs="Arial"/>
          <w:lang w:val="en-GB"/>
        </w:rPr>
        <w:t>ă</w:t>
      </w:r>
      <w:r w:rsidRPr="00E576C1">
        <w:rPr>
          <w:rFonts w:ascii="Arial" w:hAnsi="Arial" w:cs="Arial"/>
          <w:lang w:val="en-GB"/>
        </w:rPr>
        <w:t>zute</w:t>
      </w:r>
      <w:proofErr w:type="spellEnd"/>
      <w:r w:rsidRPr="00E576C1">
        <w:rPr>
          <w:rFonts w:ascii="Arial" w:hAnsi="Arial" w:cs="Arial"/>
          <w:lang w:val="en-GB"/>
        </w:rPr>
        <w:t xml:space="preserve"> de </w:t>
      </w:r>
      <w:proofErr w:type="spellStart"/>
      <w:r w:rsidR="004550D9" w:rsidRPr="00E576C1">
        <w:rPr>
          <w:rFonts w:ascii="Arial" w:hAnsi="Arial" w:cs="Arial"/>
          <w:lang w:val="en-GB"/>
        </w:rPr>
        <w:t>Instructiunea</w:t>
      </w:r>
      <w:proofErr w:type="spellEnd"/>
      <w:r w:rsidR="004550D9" w:rsidRPr="00E576C1">
        <w:rPr>
          <w:rFonts w:ascii="Arial" w:hAnsi="Arial" w:cs="Arial"/>
          <w:lang w:val="en-GB"/>
        </w:rPr>
        <w:t xml:space="preserve"> AM POR nr. 42/2019</w:t>
      </w:r>
      <w:r w:rsidRPr="00E576C1">
        <w:rPr>
          <w:rFonts w:ascii="Arial" w:hAnsi="Arial" w:cs="Arial"/>
          <w:lang w:val="en-GB"/>
        </w:rPr>
        <w:t xml:space="preserve">: </w:t>
      </w:r>
      <w:proofErr w:type="spellStart"/>
      <w:r w:rsidRPr="00E576C1">
        <w:rPr>
          <w:rFonts w:ascii="Arial" w:hAnsi="Arial" w:cs="Arial"/>
          <w:lang w:val="en-GB"/>
        </w:rPr>
        <w:t>situatia</w:t>
      </w:r>
      <w:proofErr w:type="spellEnd"/>
      <w:r w:rsidRPr="00E576C1">
        <w:rPr>
          <w:rFonts w:ascii="Arial" w:hAnsi="Arial" w:cs="Arial"/>
          <w:lang w:val="en-GB"/>
        </w:rPr>
        <w:t xml:space="preserve"> </w:t>
      </w:r>
      <w:proofErr w:type="spellStart"/>
      <w:r w:rsidRPr="00E576C1">
        <w:rPr>
          <w:rFonts w:ascii="Arial" w:hAnsi="Arial" w:cs="Arial"/>
          <w:lang w:val="en-GB"/>
        </w:rPr>
        <w:t>achizitiilor</w:t>
      </w:r>
      <w:proofErr w:type="spellEnd"/>
      <w:r w:rsidRPr="00E576C1">
        <w:rPr>
          <w:rFonts w:ascii="Arial" w:hAnsi="Arial" w:cs="Arial"/>
          <w:lang w:val="en-GB"/>
        </w:rPr>
        <w:t xml:space="preserve">, </w:t>
      </w:r>
      <w:proofErr w:type="spellStart"/>
      <w:r w:rsidRPr="00E576C1">
        <w:rPr>
          <w:rFonts w:ascii="Arial" w:hAnsi="Arial" w:cs="Arial"/>
          <w:lang w:val="en-GB"/>
        </w:rPr>
        <w:t>notificare</w:t>
      </w:r>
      <w:proofErr w:type="spellEnd"/>
      <w:r w:rsidRPr="00E576C1">
        <w:rPr>
          <w:rFonts w:ascii="Arial" w:hAnsi="Arial" w:cs="Arial"/>
          <w:lang w:val="en-GB"/>
        </w:rPr>
        <w:t xml:space="preserve"> </w:t>
      </w:r>
      <w:proofErr w:type="spellStart"/>
      <w:r w:rsidRPr="00E576C1">
        <w:rPr>
          <w:rFonts w:ascii="Arial" w:hAnsi="Arial" w:cs="Arial"/>
          <w:lang w:val="en-GB"/>
        </w:rPr>
        <w:t>privind</w:t>
      </w:r>
      <w:proofErr w:type="spellEnd"/>
      <w:r w:rsidRPr="00E576C1">
        <w:rPr>
          <w:rFonts w:ascii="Arial" w:hAnsi="Arial" w:cs="Arial"/>
          <w:lang w:val="en-GB"/>
        </w:rPr>
        <w:t xml:space="preserve"> </w:t>
      </w:r>
      <w:proofErr w:type="spellStart"/>
      <w:r w:rsidRPr="00E576C1">
        <w:rPr>
          <w:rFonts w:ascii="Arial" w:hAnsi="Arial" w:cs="Arial"/>
          <w:lang w:val="en-GB"/>
        </w:rPr>
        <w:t>modificarea</w:t>
      </w:r>
      <w:proofErr w:type="spellEnd"/>
      <w:r w:rsidRPr="00E576C1">
        <w:rPr>
          <w:rFonts w:ascii="Arial" w:hAnsi="Arial" w:cs="Arial"/>
          <w:lang w:val="en-GB"/>
        </w:rPr>
        <w:t xml:space="preserve"> </w:t>
      </w:r>
      <w:proofErr w:type="spellStart"/>
      <w:r w:rsidRPr="00E576C1">
        <w:rPr>
          <w:rFonts w:ascii="Arial" w:hAnsi="Arial" w:cs="Arial"/>
          <w:lang w:val="en-GB"/>
        </w:rPr>
        <w:t>structurii</w:t>
      </w:r>
      <w:proofErr w:type="spellEnd"/>
      <w:r w:rsidRPr="00E576C1">
        <w:rPr>
          <w:rFonts w:ascii="Arial" w:hAnsi="Arial" w:cs="Arial"/>
          <w:lang w:val="en-GB"/>
        </w:rPr>
        <w:t xml:space="preserve"> </w:t>
      </w:r>
      <w:proofErr w:type="spellStart"/>
      <w:r w:rsidRPr="00E576C1">
        <w:rPr>
          <w:rFonts w:ascii="Arial" w:hAnsi="Arial" w:cs="Arial"/>
          <w:lang w:val="en-GB"/>
        </w:rPr>
        <w:t>personalului</w:t>
      </w:r>
      <w:proofErr w:type="spellEnd"/>
      <w:r w:rsidR="003B39C5" w:rsidRPr="00E576C1">
        <w:rPr>
          <w:rFonts w:ascii="Arial" w:hAnsi="Arial" w:cs="Arial"/>
          <w:lang w:val="en-GB"/>
        </w:rPr>
        <w:t xml:space="preserve"> </w:t>
      </w:r>
      <w:r w:rsidRPr="00E576C1">
        <w:rPr>
          <w:rFonts w:ascii="Arial" w:hAnsi="Arial" w:cs="Arial"/>
          <w:lang w:val="en-GB"/>
        </w:rPr>
        <w:t>(</w:t>
      </w:r>
      <w:proofErr w:type="spellStart"/>
      <w:r w:rsidRPr="00E576C1">
        <w:rPr>
          <w:rFonts w:ascii="Arial" w:hAnsi="Arial" w:cs="Arial"/>
          <w:lang w:val="en-GB"/>
        </w:rPr>
        <w:t>pentru</w:t>
      </w:r>
      <w:proofErr w:type="spellEnd"/>
      <w:r w:rsidRPr="00E576C1">
        <w:rPr>
          <w:rFonts w:ascii="Arial" w:hAnsi="Arial" w:cs="Arial"/>
          <w:lang w:val="en-GB"/>
        </w:rPr>
        <w:t xml:space="preserve"> </w:t>
      </w:r>
      <w:proofErr w:type="spellStart"/>
      <w:r w:rsidRPr="00E576C1">
        <w:rPr>
          <w:rFonts w:ascii="Arial" w:hAnsi="Arial" w:cs="Arial"/>
          <w:lang w:val="en-GB"/>
        </w:rPr>
        <w:t>beneficiarii</w:t>
      </w:r>
      <w:proofErr w:type="spellEnd"/>
      <w:r w:rsidRPr="00E576C1">
        <w:rPr>
          <w:rFonts w:ascii="Arial" w:hAnsi="Arial" w:cs="Arial"/>
          <w:lang w:val="en-GB"/>
        </w:rPr>
        <w:t xml:space="preserve"> </w:t>
      </w:r>
      <w:proofErr w:type="spellStart"/>
      <w:r w:rsidRPr="00E576C1">
        <w:rPr>
          <w:rFonts w:ascii="Arial" w:hAnsi="Arial" w:cs="Arial"/>
          <w:lang w:val="en-GB"/>
        </w:rPr>
        <w:t>publici</w:t>
      </w:r>
      <w:proofErr w:type="spellEnd"/>
      <w:r w:rsidRPr="00E576C1">
        <w:rPr>
          <w:rFonts w:ascii="Arial" w:hAnsi="Arial" w:cs="Arial"/>
          <w:lang w:val="en-GB"/>
        </w:rPr>
        <w:t xml:space="preserve">), </w:t>
      </w:r>
      <w:proofErr w:type="spellStart"/>
      <w:r w:rsidRPr="00E576C1">
        <w:rPr>
          <w:rFonts w:ascii="Arial" w:hAnsi="Arial" w:cs="Arial"/>
          <w:lang w:val="en-GB"/>
        </w:rPr>
        <w:t>declaratia</w:t>
      </w:r>
      <w:proofErr w:type="spellEnd"/>
      <w:r w:rsidRPr="00E576C1">
        <w:rPr>
          <w:rFonts w:ascii="Arial" w:hAnsi="Arial" w:cs="Arial"/>
          <w:lang w:val="en-GB"/>
        </w:rPr>
        <w:t xml:space="preserve"> </w:t>
      </w:r>
      <w:proofErr w:type="spellStart"/>
      <w:r w:rsidRPr="00E576C1">
        <w:rPr>
          <w:rFonts w:ascii="Arial" w:hAnsi="Arial" w:cs="Arial"/>
          <w:lang w:val="en-GB"/>
        </w:rPr>
        <w:t>privind</w:t>
      </w:r>
      <w:proofErr w:type="spellEnd"/>
      <w:r w:rsidRPr="00E576C1">
        <w:rPr>
          <w:rFonts w:ascii="Arial" w:hAnsi="Arial" w:cs="Arial"/>
          <w:lang w:val="en-GB"/>
        </w:rPr>
        <w:t xml:space="preserve"> </w:t>
      </w:r>
      <w:proofErr w:type="spellStart"/>
      <w:r w:rsidRPr="00E576C1">
        <w:rPr>
          <w:rFonts w:ascii="Arial" w:hAnsi="Arial" w:cs="Arial"/>
          <w:lang w:val="en-GB"/>
        </w:rPr>
        <w:t>evitarea</w:t>
      </w:r>
      <w:proofErr w:type="spellEnd"/>
      <w:r w:rsidRPr="00E576C1">
        <w:rPr>
          <w:rFonts w:ascii="Arial" w:hAnsi="Arial" w:cs="Arial"/>
          <w:lang w:val="en-GB"/>
        </w:rPr>
        <w:t xml:space="preserve"> </w:t>
      </w:r>
      <w:proofErr w:type="spellStart"/>
      <w:r w:rsidRPr="00E576C1">
        <w:rPr>
          <w:rFonts w:ascii="Arial" w:hAnsi="Arial" w:cs="Arial"/>
          <w:lang w:val="en-GB"/>
        </w:rPr>
        <w:t>conflictului</w:t>
      </w:r>
      <w:proofErr w:type="spellEnd"/>
      <w:r w:rsidRPr="00E576C1">
        <w:rPr>
          <w:rFonts w:ascii="Arial" w:hAnsi="Arial" w:cs="Arial"/>
          <w:lang w:val="en-GB"/>
        </w:rPr>
        <w:t xml:space="preserve"> de </w:t>
      </w:r>
      <w:proofErr w:type="spellStart"/>
      <w:r w:rsidRPr="00E576C1">
        <w:rPr>
          <w:rFonts w:ascii="Arial" w:hAnsi="Arial" w:cs="Arial"/>
          <w:lang w:val="en-GB"/>
        </w:rPr>
        <w:t>interese</w:t>
      </w:r>
      <w:proofErr w:type="spellEnd"/>
      <w:r w:rsidR="00A16EC3" w:rsidRPr="00E576C1">
        <w:rPr>
          <w:rFonts w:ascii="Arial" w:hAnsi="Arial" w:cs="Arial"/>
          <w:lang w:val="en-GB"/>
        </w:rPr>
        <w:t>;</w:t>
      </w:r>
    </w:p>
    <w:p w:rsidR="00AE6FBF" w:rsidRPr="00E576C1" w:rsidRDefault="00754B64" w:rsidP="00EE1E2D">
      <w:pPr>
        <w:pStyle w:val="Header"/>
        <w:numPr>
          <w:ilvl w:val="0"/>
          <w:numId w:val="10"/>
        </w:numPr>
        <w:tabs>
          <w:tab w:val="clear" w:pos="4320"/>
          <w:tab w:val="clear" w:pos="8640"/>
          <w:tab w:val="center" w:pos="0"/>
          <w:tab w:val="right" w:pos="9072"/>
        </w:tabs>
        <w:spacing w:before="60" w:after="60" w:line="360" w:lineRule="auto"/>
        <w:jc w:val="both"/>
        <w:rPr>
          <w:rFonts w:ascii="Arial" w:hAnsi="Arial" w:cs="Arial"/>
          <w:b/>
          <w:lang w:val="ro-RO"/>
        </w:rPr>
      </w:pPr>
      <w:r w:rsidRPr="00E576C1">
        <w:rPr>
          <w:rFonts w:ascii="Arial" w:hAnsi="Arial" w:cs="Arial"/>
          <w:lang w:val="ro-RO"/>
        </w:rPr>
        <w:t>Documente justificative privind cheltuielile solicitate la decontare, astfel:</w:t>
      </w:r>
    </w:p>
    <w:p w:rsidR="005D4507" w:rsidRPr="00E576C1" w:rsidRDefault="005D4507" w:rsidP="00EE1E2D">
      <w:pPr>
        <w:pStyle w:val="Header"/>
        <w:tabs>
          <w:tab w:val="clear" w:pos="4320"/>
          <w:tab w:val="clear" w:pos="8640"/>
          <w:tab w:val="right" w:pos="9072"/>
        </w:tabs>
        <w:spacing w:before="60" w:after="60" w:line="360" w:lineRule="auto"/>
        <w:ind w:left="993"/>
        <w:jc w:val="both"/>
        <w:rPr>
          <w:rFonts w:ascii="Arial" w:hAnsi="Arial" w:cs="Arial"/>
          <w:b/>
        </w:rPr>
      </w:pPr>
      <w:r w:rsidRPr="00E576C1">
        <w:rPr>
          <w:rFonts w:ascii="Arial" w:hAnsi="Arial" w:cs="Arial"/>
          <w:b/>
          <w:lang w:val="ro-RO"/>
        </w:rPr>
        <w:t>a. Pentru contractele de lucrări:</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contractul încheiat de beneficiar şi actele adiţionale pentru care se solicită decontare în cadrul cererii de plată curentă;</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facturile; Beneficiarul va solicita la decontare facturi separate pentru cheltuielile decontate în baza contractului de bază şi separat facturi decontate în baza actelor adiţionale</w:t>
      </w:r>
      <w:r w:rsidR="004550D9" w:rsidRPr="00E576C1">
        <w:rPr>
          <w:rFonts w:ascii="Arial" w:hAnsi="Arial" w:cs="Arial"/>
        </w:rPr>
        <w:t xml:space="preserve"> </w:t>
      </w:r>
      <w:r w:rsidR="004550D9" w:rsidRPr="00E576C1">
        <w:rPr>
          <w:rFonts w:ascii="Arial" w:hAnsi="Arial" w:cs="Arial"/>
          <w:lang w:val="ro-RO"/>
        </w:rPr>
        <w:t>prin care este majorată valoarea contractului de bază ca urmare a modificării listelor de cantități sau poziții distincte în cadrul aceleași facturi</w:t>
      </w:r>
      <w:r w:rsidRPr="00E576C1">
        <w:rPr>
          <w:rFonts w:ascii="Arial" w:hAnsi="Arial" w:cs="Arial"/>
          <w:lang w:val="ro-RO"/>
        </w:rPr>
        <w:t>;</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situaţiile de lucrări pentru lucrările executate aferente fiecărei facturi, semnate de beneficiar, constructor şi diriginte de şantier;</w:t>
      </w:r>
    </w:p>
    <w:p w:rsidR="005D4507" w:rsidRPr="00E576C1" w:rsidRDefault="005D4507" w:rsidP="00EE1E2D">
      <w:pPr>
        <w:numPr>
          <w:ilvl w:val="0"/>
          <w:numId w:val="5"/>
        </w:numPr>
        <w:spacing w:line="360" w:lineRule="auto"/>
        <w:jc w:val="both"/>
        <w:rPr>
          <w:rFonts w:ascii="Arial" w:hAnsi="Arial" w:cs="Arial"/>
          <w:b/>
          <w:lang w:val="ro-RO"/>
        </w:rPr>
      </w:pPr>
      <w:r w:rsidRPr="00E576C1">
        <w:rPr>
          <w:rFonts w:ascii="Arial" w:hAnsi="Arial" w:cs="Arial"/>
          <w:lang w:val="en-GB"/>
        </w:rPr>
        <w:t xml:space="preserve">un document </w:t>
      </w:r>
      <w:proofErr w:type="spellStart"/>
      <w:r w:rsidRPr="00E576C1">
        <w:rPr>
          <w:rFonts w:ascii="Arial" w:hAnsi="Arial" w:cs="Arial"/>
          <w:lang w:val="en-GB"/>
        </w:rPr>
        <w:t>asumat</w:t>
      </w:r>
      <w:proofErr w:type="spellEnd"/>
      <w:r w:rsidRPr="00E576C1">
        <w:rPr>
          <w:rFonts w:ascii="Arial" w:hAnsi="Arial" w:cs="Arial"/>
          <w:lang w:val="en-GB"/>
        </w:rPr>
        <w:t xml:space="preserve"> de  </w:t>
      </w:r>
      <w:proofErr w:type="spellStart"/>
      <w:r w:rsidRPr="00E576C1">
        <w:rPr>
          <w:rFonts w:ascii="Arial" w:hAnsi="Arial" w:cs="Arial"/>
          <w:lang w:val="en-GB"/>
        </w:rPr>
        <w:t>beneficiar</w:t>
      </w:r>
      <w:proofErr w:type="spellEnd"/>
      <w:r w:rsidRPr="00E576C1">
        <w:rPr>
          <w:rFonts w:ascii="Arial" w:hAnsi="Arial" w:cs="Arial"/>
          <w:lang w:val="en-GB"/>
        </w:rPr>
        <w:t xml:space="preserve">  din care </w:t>
      </w:r>
      <w:proofErr w:type="spellStart"/>
      <w:r w:rsidRPr="00E576C1">
        <w:rPr>
          <w:rFonts w:ascii="Arial" w:hAnsi="Arial" w:cs="Arial"/>
          <w:lang w:val="en-GB"/>
        </w:rPr>
        <w:t>sa</w:t>
      </w:r>
      <w:proofErr w:type="spellEnd"/>
      <w:r w:rsidRPr="00E576C1">
        <w:rPr>
          <w:rFonts w:ascii="Arial" w:hAnsi="Arial" w:cs="Arial"/>
          <w:lang w:val="en-GB"/>
        </w:rPr>
        <w:t xml:space="preserve"> </w:t>
      </w:r>
      <w:proofErr w:type="spellStart"/>
      <w:r w:rsidRPr="00E576C1">
        <w:rPr>
          <w:rFonts w:ascii="Arial" w:hAnsi="Arial" w:cs="Arial"/>
          <w:lang w:val="en-GB"/>
        </w:rPr>
        <w:t>rezulte</w:t>
      </w:r>
      <w:proofErr w:type="spellEnd"/>
      <w:r w:rsidRPr="00E576C1">
        <w:rPr>
          <w:rFonts w:ascii="Arial" w:hAnsi="Arial" w:cs="Arial"/>
          <w:lang w:val="en-GB"/>
        </w:rPr>
        <w:t xml:space="preserve"> </w:t>
      </w:r>
      <w:proofErr w:type="spellStart"/>
      <w:r w:rsidRPr="00E576C1">
        <w:rPr>
          <w:rFonts w:ascii="Arial" w:hAnsi="Arial" w:cs="Arial"/>
          <w:lang w:val="en-GB"/>
        </w:rPr>
        <w:t>numarul</w:t>
      </w:r>
      <w:proofErr w:type="spellEnd"/>
      <w:r w:rsidRPr="00E576C1">
        <w:rPr>
          <w:rFonts w:ascii="Arial" w:hAnsi="Arial" w:cs="Arial"/>
          <w:lang w:val="en-GB"/>
        </w:rPr>
        <w:t xml:space="preserve"> total de </w:t>
      </w:r>
      <w:proofErr w:type="spellStart"/>
      <w:r w:rsidRPr="00E576C1">
        <w:rPr>
          <w:rFonts w:ascii="Arial" w:hAnsi="Arial" w:cs="Arial"/>
          <w:lang w:val="en-GB"/>
        </w:rPr>
        <w:t>articole</w:t>
      </w:r>
      <w:proofErr w:type="spellEnd"/>
      <w:r w:rsidRPr="00E576C1">
        <w:rPr>
          <w:rFonts w:ascii="Arial" w:hAnsi="Arial" w:cs="Arial"/>
          <w:lang w:val="en-GB"/>
        </w:rPr>
        <w:t xml:space="preserve"> de </w:t>
      </w:r>
      <w:proofErr w:type="spellStart"/>
      <w:r w:rsidRPr="00E576C1">
        <w:rPr>
          <w:rFonts w:ascii="Arial" w:hAnsi="Arial" w:cs="Arial"/>
          <w:lang w:val="en-GB"/>
        </w:rPr>
        <w:t>deviz</w:t>
      </w:r>
      <w:proofErr w:type="spellEnd"/>
      <w:r w:rsidRPr="00E576C1">
        <w:rPr>
          <w:rFonts w:ascii="Arial" w:hAnsi="Arial" w:cs="Arial"/>
          <w:lang w:val="en-GB"/>
        </w:rPr>
        <w:t xml:space="preserve"> </w:t>
      </w:r>
      <w:proofErr w:type="spellStart"/>
      <w:r w:rsidRPr="00E576C1">
        <w:rPr>
          <w:rFonts w:ascii="Arial" w:hAnsi="Arial" w:cs="Arial"/>
          <w:lang w:val="en-GB"/>
        </w:rPr>
        <w:t>solicitate</w:t>
      </w:r>
      <w:proofErr w:type="spellEnd"/>
      <w:r w:rsidRPr="00E576C1">
        <w:rPr>
          <w:rFonts w:ascii="Arial" w:hAnsi="Arial" w:cs="Arial"/>
          <w:lang w:val="en-GB"/>
        </w:rPr>
        <w:t xml:space="preserve"> la </w:t>
      </w:r>
      <w:proofErr w:type="spellStart"/>
      <w:r w:rsidRPr="00E576C1">
        <w:rPr>
          <w:rFonts w:ascii="Arial" w:hAnsi="Arial" w:cs="Arial"/>
          <w:lang w:val="en-GB"/>
        </w:rPr>
        <w:t>decontare</w:t>
      </w:r>
      <w:proofErr w:type="spellEnd"/>
      <w:r w:rsidRPr="00E576C1">
        <w:rPr>
          <w:rFonts w:ascii="Arial" w:hAnsi="Arial" w:cs="Arial"/>
          <w:lang w:val="en-GB"/>
        </w:rPr>
        <w:t xml:space="preserve"> in </w:t>
      </w:r>
      <w:proofErr w:type="spellStart"/>
      <w:r w:rsidRPr="00E576C1">
        <w:rPr>
          <w:rFonts w:ascii="Arial" w:hAnsi="Arial" w:cs="Arial"/>
          <w:lang w:val="en-GB"/>
        </w:rPr>
        <w:t>cererea</w:t>
      </w:r>
      <w:proofErr w:type="spellEnd"/>
      <w:r w:rsidRPr="00E576C1">
        <w:rPr>
          <w:rFonts w:ascii="Arial" w:hAnsi="Arial" w:cs="Arial"/>
          <w:lang w:val="en-GB"/>
        </w:rPr>
        <w:t xml:space="preserve"> </w:t>
      </w:r>
      <w:proofErr w:type="spellStart"/>
      <w:r w:rsidRPr="00E576C1">
        <w:rPr>
          <w:rFonts w:ascii="Arial" w:hAnsi="Arial" w:cs="Arial"/>
          <w:lang w:val="en-GB"/>
        </w:rPr>
        <w:t>curenta</w:t>
      </w:r>
      <w:proofErr w:type="spellEnd"/>
      <w:r w:rsidR="00B345FD" w:rsidRPr="00E576C1">
        <w:rPr>
          <w:rFonts w:ascii="Arial" w:hAnsi="Arial" w:cs="Arial"/>
          <w:lang w:val="en-GB"/>
        </w:rPr>
        <w:t>;</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autorizaţia de construire (se ataşează la prima cerere de plată/ rambursare în care se decontează lucrări);</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garanţia de avans (dacă este cazul);</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garanţia de bună execuţie pentru lucrări;</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lastRenderedPageBreak/>
        <w:t>ordinul</w:t>
      </w:r>
      <w:r w:rsidR="00B345FD" w:rsidRPr="00E576C1">
        <w:rPr>
          <w:rFonts w:ascii="Arial" w:hAnsi="Arial" w:cs="Arial"/>
          <w:lang w:val="ro-RO"/>
        </w:rPr>
        <w:t xml:space="preserve"> </w:t>
      </w:r>
      <w:r w:rsidRPr="00E576C1">
        <w:rPr>
          <w:rFonts w:ascii="Arial" w:hAnsi="Arial" w:cs="Arial"/>
          <w:lang w:val="ro-RO"/>
        </w:rPr>
        <w:t>de ȋncepere a lucrărilor (se ataşează la prima cerere de plată/ rambursare în care se decontează lucrări);</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en-GB"/>
        </w:rPr>
        <w:t>c</w:t>
      </w:r>
      <w:r w:rsidRPr="00E576C1">
        <w:rPr>
          <w:rFonts w:ascii="Arial" w:hAnsi="Arial" w:cs="Arial"/>
          <w:lang w:val="ro-RO"/>
        </w:rPr>
        <w:t xml:space="preserve">omunicarea </w:t>
      </w:r>
      <w:r w:rsidR="00B345FD" w:rsidRPr="00E576C1">
        <w:rPr>
          <w:rFonts w:ascii="Arial" w:hAnsi="Arial" w:cs="Arial"/>
          <w:lang w:val="ro-RO"/>
        </w:rPr>
        <w:t>către ISC și către emitentul autorizației de construire</w:t>
      </w:r>
      <w:r w:rsidR="00B345FD" w:rsidRPr="00E576C1">
        <w:rPr>
          <w:rFonts w:ascii="Arial" w:hAnsi="Arial" w:cs="Arial"/>
          <w:lang w:val="ro-RO"/>
        </w:rPr>
        <w:t xml:space="preserve"> </w:t>
      </w:r>
      <w:r w:rsidRPr="00E576C1">
        <w:rPr>
          <w:rFonts w:ascii="Arial" w:hAnsi="Arial" w:cs="Arial"/>
          <w:lang w:val="ro-RO"/>
        </w:rPr>
        <w:t>privind începerea execuţiei lucrărilor (se ataşează la prima cerere de plată/ rambursare în care se decontează lucrări);</w:t>
      </w:r>
    </w:p>
    <w:p w:rsidR="005D4507" w:rsidRPr="00E576C1" w:rsidRDefault="005D4507" w:rsidP="00B345FD">
      <w:pPr>
        <w:pStyle w:val="ListParagraph"/>
        <w:numPr>
          <w:ilvl w:val="0"/>
          <w:numId w:val="5"/>
        </w:numPr>
        <w:spacing w:line="360" w:lineRule="auto"/>
        <w:jc w:val="both"/>
        <w:rPr>
          <w:rFonts w:ascii="Arial" w:hAnsi="Arial" w:cs="Arial"/>
          <w:lang w:val="ro-RO"/>
        </w:rPr>
      </w:pPr>
      <w:r w:rsidRPr="00E576C1">
        <w:rPr>
          <w:rFonts w:ascii="Arial" w:hAnsi="Arial" w:cs="Arial"/>
          <w:lang w:val="ro-RO"/>
        </w:rPr>
        <w:t xml:space="preserve">programul de urmărire şi control al calităţii lucrărilor şi </w:t>
      </w:r>
      <w:r w:rsidR="00B345FD" w:rsidRPr="00E576C1">
        <w:rPr>
          <w:rFonts w:ascii="Arial" w:hAnsi="Arial" w:cs="Arial"/>
          <w:lang w:val="ro-RO"/>
        </w:rPr>
        <w:t>a</w:t>
      </w:r>
      <w:r w:rsidRPr="00E576C1">
        <w:rPr>
          <w:rFonts w:ascii="Arial" w:hAnsi="Arial" w:cs="Arial"/>
          <w:lang w:val="ro-RO"/>
        </w:rPr>
        <w:t>vizul ISC</w:t>
      </w:r>
      <w:r w:rsidR="00B345FD" w:rsidRPr="00E576C1">
        <w:rPr>
          <w:rFonts w:ascii="Arial" w:hAnsi="Arial" w:cs="Arial"/>
          <w:lang w:val="ro-RO"/>
        </w:rPr>
        <w:t xml:space="preserve"> </w:t>
      </w:r>
      <w:r w:rsidR="00B345FD" w:rsidRPr="00E576C1">
        <w:rPr>
          <w:rFonts w:ascii="Arial" w:hAnsi="Arial" w:cs="Arial"/>
          <w:lang w:val="ro-RO"/>
        </w:rPr>
        <w:t>(se ataşează la prima cerere de plată/ rambursare în care se decontează lucrări)</w:t>
      </w:r>
      <w:r w:rsidR="00B345FD" w:rsidRPr="00E576C1">
        <w:rPr>
          <w:rFonts w:ascii="Arial" w:hAnsi="Arial" w:cs="Arial"/>
          <w:lang w:val="ro-RO"/>
        </w:rPr>
        <w:t>;</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procesele verbale de recepție pe faze determinante;</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procesele-verbale de recepţie parţială, care să ateste stadiul fizic de execuţie, la solicitarea investitorului şi cu participarea obligatorie a reprezentanţilor Inspectoratului de Stat în Construcţii în cazul investiţiilor finanţate din fonduri publice (conf. Legii nr.50/1991) (dacă este cazul);</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procesele verbale de recepţie la terminarea lucrărilor</w:t>
      </w:r>
      <w:r w:rsidRPr="00E576C1">
        <w:rPr>
          <w:rFonts w:ascii="Arial" w:hAnsi="Arial" w:cs="Arial"/>
        </w:rPr>
        <w:t xml:space="preserve"> </w:t>
      </w:r>
      <w:r w:rsidRPr="00E576C1">
        <w:rPr>
          <w:rFonts w:ascii="Arial" w:hAnsi="Arial" w:cs="Arial"/>
          <w:lang w:val="ro-RO"/>
        </w:rPr>
        <w:t>cu participarea obligatorie a reprezentanţilor Inspectoratului de Stat în Construcţii în cazul investiţiilor finanţate din fonduri publice (conf. Legii nr.50/1991);</w:t>
      </w:r>
    </w:p>
    <w:p w:rsidR="005D4507" w:rsidRPr="00E576C1" w:rsidRDefault="005D4507" w:rsidP="00EE1E2D">
      <w:pPr>
        <w:numPr>
          <w:ilvl w:val="0"/>
          <w:numId w:val="5"/>
        </w:numPr>
        <w:tabs>
          <w:tab w:val="left" w:pos="2116"/>
        </w:tabs>
        <w:spacing w:line="360" w:lineRule="auto"/>
        <w:jc w:val="both"/>
        <w:rPr>
          <w:rFonts w:ascii="Arial" w:hAnsi="Arial" w:cs="Arial"/>
          <w:lang w:val="ro-RO"/>
        </w:rPr>
      </w:pPr>
      <w:r w:rsidRPr="00E576C1">
        <w:rPr>
          <w:rFonts w:ascii="Arial" w:hAnsi="Arial" w:cs="Arial"/>
          <w:lang w:val="ro-RO"/>
        </w:rPr>
        <w:t>certificat de performanţă energetică (la cererea de plată finală);</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ordinele de sistare şi de reîncepere a lucrărilor;</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centralizatorul financiar al situaţiilor de lucrări cu devizele pe obiect ofertate;</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notele de constatare emise de dirigintele de şantier/ constructor şi dispoziţiile de şantier emise de proiectant şi semnate de beneficiar</w:t>
      </w:r>
      <w:r w:rsidR="00295E16" w:rsidRPr="00E576C1">
        <w:rPr>
          <w:rFonts w:ascii="Arial" w:hAnsi="Arial" w:cs="Arial"/>
          <w:lang w:val="ro-RO"/>
        </w:rPr>
        <w:t>,</w:t>
      </w:r>
      <w:r w:rsidRPr="00E576C1">
        <w:rPr>
          <w:rFonts w:ascii="Arial" w:hAnsi="Arial" w:cs="Arial"/>
          <w:lang w:val="ro-RO"/>
        </w:rPr>
        <w:t xml:space="preserve"> dirigintele de şantier</w:t>
      </w:r>
      <w:r w:rsidR="00295E16" w:rsidRPr="00E576C1">
        <w:rPr>
          <w:rFonts w:ascii="Arial" w:hAnsi="Arial" w:cs="Arial"/>
          <w:lang w:val="ro-RO"/>
        </w:rPr>
        <w:t xml:space="preserve"> și constructor</w:t>
      </w:r>
      <w:r w:rsidRPr="00E576C1">
        <w:rPr>
          <w:rFonts w:ascii="Arial" w:hAnsi="Arial" w:cs="Arial"/>
          <w:lang w:val="ro-RO"/>
        </w:rPr>
        <w:t>;</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sumarul situației lucrarilor executate (Anexa 1 la prezenta Instructiune)</w:t>
      </w:r>
      <w:r w:rsidR="00B345FD" w:rsidRPr="00E576C1">
        <w:rPr>
          <w:rFonts w:ascii="Arial" w:hAnsi="Arial" w:cs="Arial"/>
          <w:lang w:val="ro-RO"/>
        </w:rPr>
        <w:t>;</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sumarul certificatelor lunare de plată (Anexa 1 la prezenta Instructiune)</w:t>
      </w:r>
      <w:r w:rsidR="00B345FD" w:rsidRPr="00E576C1">
        <w:rPr>
          <w:rFonts w:ascii="Arial" w:hAnsi="Arial" w:cs="Arial"/>
          <w:lang w:val="ro-RO"/>
        </w:rPr>
        <w:t>;</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registrul NR/NCS (Anexa 1 la prezenta Instructiune)</w:t>
      </w:r>
      <w:r w:rsidR="00B345FD" w:rsidRPr="00E576C1">
        <w:rPr>
          <w:rFonts w:ascii="Arial" w:hAnsi="Arial" w:cs="Arial"/>
          <w:lang w:val="ro-RO"/>
        </w:rPr>
        <w:t>;</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recuperarea avansului plătit (Anexa 1 la prezenta Instructiune)</w:t>
      </w:r>
      <w:r w:rsidR="00B345FD" w:rsidRPr="00E576C1">
        <w:rPr>
          <w:rFonts w:ascii="Arial" w:hAnsi="Arial" w:cs="Arial"/>
          <w:lang w:val="ro-RO"/>
        </w:rPr>
        <w:t>;</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sumarul calculului cotei datorate ISC (Anexa 1 la prezenta Instructiune)</w:t>
      </w:r>
      <w:r w:rsidR="00B345FD" w:rsidRPr="00E576C1">
        <w:rPr>
          <w:rFonts w:ascii="Arial" w:hAnsi="Arial" w:cs="Arial"/>
          <w:lang w:val="ro-RO"/>
        </w:rPr>
        <w:t>;</w:t>
      </w:r>
    </w:p>
    <w:p w:rsidR="000C5043" w:rsidRPr="00E576C1" w:rsidRDefault="000C5043" w:rsidP="000C5043">
      <w:pPr>
        <w:numPr>
          <w:ilvl w:val="0"/>
          <w:numId w:val="5"/>
        </w:numPr>
        <w:spacing w:line="360" w:lineRule="auto"/>
        <w:jc w:val="both"/>
        <w:rPr>
          <w:rFonts w:ascii="Arial" w:hAnsi="Arial" w:cs="Arial"/>
          <w:lang w:val="ro-RO"/>
        </w:rPr>
      </w:pPr>
      <w:r w:rsidRPr="00E576C1">
        <w:rPr>
          <w:rFonts w:ascii="Arial" w:hAnsi="Arial" w:cs="Arial"/>
          <w:lang w:val="ro-RO"/>
        </w:rPr>
        <w:t>documentele justificative prevăzute în Ordinul 3077/04.11.2019  conform Instrucțiunii nr. 129/2019 a AMPOR, dacă este cazul.</w:t>
      </w:r>
    </w:p>
    <w:p w:rsidR="00B345FD" w:rsidRPr="00E576C1" w:rsidRDefault="005D4507" w:rsidP="00EE1E2D">
      <w:pPr>
        <w:tabs>
          <w:tab w:val="left" w:pos="851"/>
        </w:tabs>
        <w:spacing w:line="360" w:lineRule="auto"/>
        <w:jc w:val="both"/>
        <w:rPr>
          <w:rFonts w:ascii="Arial" w:hAnsi="Arial" w:cs="Arial"/>
          <w:b/>
          <w:lang w:val="ro-RO"/>
        </w:rPr>
      </w:pPr>
      <w:r w:rsidRPr="00E576C1">
        <w:rPr>
          <w:rFonts w:ascii="Arial" w:hAnsi="Arial" w:cs="Arial"/>
          <w:b/>
          <w:lang w:val="ro-RO"/>
        </w:rPr>
        <w:tab/>
      </w:r>
    </w:p>
    <w:p w:rsidR="005D4507" w:rsidRPr="00E576C1" w:rsidRDefault="008E2AA0" w:rsidP="00EE1E2D">
      <w:pPr>
        <w:tabs>
          <w:tab w:val="left" w:pos="851"/>
        </w:tabs>
        <w:spacing w:line="360" w:lineRule="auto"/>
        <w:jc w:val="both"/>
        <w:rPr>
          <w:rFonts w:ascii="Arial" w:hAnsi="Arial" w:cs="Arial"/>
          <w:b/>
          <w:lang w:val="ro-RO"/>
        </w:rPr>
      </w:pPr>
      <w:r w:rsidRPr="00E576C1">
        <w:rPr>
          <w:rFonts w:ascii="Arial" w:hAnsi="Arial" w:cs="Arial"/>
          <w:b/>
          <w:lang w:val="ro-RO"/>
        </w:rPr>
        <w:t>Beneficiarii se vor asigura c</w:t>
      </w:r>
      <w:r w:rsidR="00F02DF7" w:rsidRPr="00E576C1">
        <w:rPr>
          <w:rFonts w:ascii="Arial" w:hAnsi="Arial" w:cs="Arial"/>
          <w:b/>
          <w:lang w:val="ro-RO"/>
        </w:rPr>
        <w:t>ă</w:t>
      </w:r>
      <w:r w:rsidR="005D4507" w:rsidRPr="00E576C1">
        <w:rPr>
          <w:rFonts w:ascii="Arial" w:hAnsi="Arial" w:cs="Arial"/>
          <w:b/>
          <w:lang w:val="ro-RO"/>
        </w:rPr>
        <w:t>:</w:t>
      </w:r>
    </w:p>
    <w:p w:rsidR="005D4507" w:rsidRPr="00E576C1" w:rsidRDefault="005D4507" w:rsidP="00EE1E2D">
      <w:pPr>
        <w:numPr>
          <w:ilvl w:val="1"/>
          <w:numId w:val="5"/>
        </w:numPr>
        <w:spacing w:line="360" w:lineRule="auto"/>
        <w:jc w:val="both"/>
        <w:rPr>
          <w:rFonts w:ascii="Arial" w:hAnsi="Arial" w:cs="Arial"/>
          <w:lang w:val="ro-RO"/>
        </w:rPr>
      </w:pPr>
      <w:r w:rsidRPr="00E576C1">
        <w:rPr>
          <w:rFonts w:ascii="Arial" w:hAnsi="Arial" w:cs="Arial"/>
          <w:lang w:val="ro-RO"/>
        </w:rPr>
        <w:lastRenderedPageBreak/>
        <w:t>preţurile unitare aferente reperelor</w:t>
      </w:r>
      <w:r w:rsidR="00B345FD" w:rsidRPr="00E576C1">
        <w:rPr>
          <w:rFonts w:ascii="Arial" w:hAnsi="Arial" w:cs="Arial"/>
          <w:lang w:val="ro-RO"/>
        </w:rPr>
        <w:t xml:space="preserve"> </w:t>
      </w:r>
      <w:r w:rsidRPr="00E576C1">
        <w:rPr>
          <w:rFonts w:ascii="Arial" w:hAnsi="Arial" w:cs="Arial"/>
          <w:lang w:val="ro-RO"/>
        </w:rPr>
        <w:t>/articolelor de deviz din situaţiile de lucrări trebuie să fie mai mici sau egale cu preţurile unitare din oferta câştigătoare</w:t>
      </w:r>
      <w:r w:rsidR="008002F4" w:rsidRPr="00E576C1">
        <w:rPr>
          <w:rFonts w:ascii="Arial" w:hAnsi="Arial" w:cs="Arial"/>
          <w:lang w:val="ro-RO"/>
        </w:rPr>
        <w:t>/</w:t>
      </w:r>
      <w:r w:rsidR="00B345FD" w:rsidRPr="00E576C1">
        <w:rPr>
          <w:rFonts w:ascii="Arial" w:hAnsi="Arial" w:cs="Arial"/>
          <w:lang w:val="ro-RO"/>
        </w:rPr>
        <w:t xml:space="preserve"> </w:t>
      </w:r>
      <w:r w:rsidR="008002F4" w:rsidRPr="00E576C1">
        <w:rPr>
          <w:rFonts w:ascii="Arial" w:hAnsi="Arial" w:cs="Arial"/>
          <w:lang w:val="ro-RO"/>
        </w:rPr>
        <w:t>oferta actualizată</w:t>
      </w:r>
      <w:r w:rsidR="00B345FD" w:rsidRPr="00E576C1">
        <w:rPr>
          <w:rFonts w:ascii="Arial" w:hAnsi="Arial" w:cs="Arial"/>
          <w:lang w:val="ro-RO"/>
        </w:rPr>
        <w:t>,</w:t>
      </w:r>
      <w:r w:rsidRPr="00E576C1">
        <w:rPr>
          <w:rFonts w:ascii="Arial" w:hAnsi="Arial" w:cs="Arial"/>
          <w:lang w:val="ro-RO"/>
        </w:rPr>
        <w:t xml:space="preserve"> care este anexată la contractul de execuţie;</w:t>
      </w:r>
    </w:p>
    <w:p w:rsidR="005D4507" w:rsidRPr="00E576C1" w:rsidRDefault="005D4507" w:rsidP="00EE1E2D">
      <w:pPr>
        <w:numPr>
          <w:ilvl w:val="1"/>
          <w:numId w:val="5"/>
        </w:numPr>
        <w:spacing w:line="360" w:lineRule="auto"/>
        <w:jc w:val="both"/>
        <w:rPr>
          <w:rFonts w:ascii="Arial" w:hAnsi="Arial" w:cs="Arial"/>
          <w:b/>
          <w:lang w:val="ro-RO"/>
        </w:rPr>
      </w:pPr>
      <w:r w:rsidRPr="00E576C1">
        <w:rPr>
          <w:rFonts w:ascii="Arial" w:hAnsi="Arial" w:cs="Arial"/>
          <w:lang w:val="ro-RO"/>
        </w:rPr>
        <w:t>calculele pentru aceste repere/</w:t>
      </w:r>
      <w:r w:rsidR="00B345FD" w:rsidRPr="00E576C1">
        <w:rPr>
          <w:rFonts w:ascii="Arial" w:hAnsi="Arial" w:cs="Arial"/>
          <w:lang w:val="ro-RO"/>
        </w:rPr>
        <w:t xml:space="preserve"> </w:t>
      </w:r>
      <w:r w:rsidRPr="00E576C1">
        <w:rPr>
          <w:rFonts w:ascii="Arial" w:hAnsi="Arial" w:cs="Arial"/>
          <w:lang w:val="ro-RO"/>
        </w:rPr>
        <w:t xml:space="preserve">articole de deviz (cantitate, preţ unitar şi valoare) trebuie să fie corecte; </w:t>
      </w:r>
      <w:r w:rsidRPr="00E576C1">
        <w:rPr>
          <w:rFonts w:ascii="Arial" w:hAnsi="Arial" w:cs="Arial"/>
          <w:b/>
          <w:lang w:val="ro-RO"/>
        </w:rPr>
        <w:t xml:space="preserve">dacă, din verificările efectuate conform procedurilor în vigoare, OI/ AM constată greşeli în efectuarea calculelor, OI/ AM </w:t>
      </w:r>
      <w:r w:rsidR="00CA06CB" w:rsidRPr="00E576C1">
        <w:rPr>
          <w:rFonts w:ascii="Arial" w:hAnsi="Arial" w:cs="Arial"/>
          <w:b/>
          <w:lang w:val="ro-RO"/>
        </w:rPr>
        <w:t xml:space="preserve">poate </w:t>
      </w:r>
      <w:r w:rsidRPr="00E576C1">
        <w:rPr>
          <w:rFonts w:ascii="Arial" w:hAnsi="Arial" w:cs="Arial"/>
          <w:b/>
          <w:lang w:val="ro-RO"/>
        </w:rPr>
        <w:t xml:space="preserve">returna cererea de </w:t>
      </w:r>
      <w:r w:rsidR="00E7150D" w:rsidRPr="00E576C1">
        <w:rPr>
          <w:rFonts w:ascii="Arial" w:hAnsi="Arial" w:cs="Arial"/>
          <w:b/>
          <w:lang w:val="ro-RO"/>
        </w:rPr>
        <w:t>rambursare</w:t>
      </w:r>
      <w:r w:rsidRPr="00E576C1">
        <w:rPr>
          <w:rFonts w:ascii="Arial" w:hAnsi="Arial" w:cs="Arial"/>
          <w:b/>
          <w:lang w:val="ro-RO"/>
        </w:rPr>
        <w:t>;</w:t>
      </w:r>
    </w:p>
    <w:p w:rsidR="005D4507" w:rsidRPr="00E576C1" w:rsidRDefault="005D4507" w:rsidP="00EE1E2D">
      <w:pPr>
        <w:numPr>
          <w:ilvl w:val="1"/>
          <w:numId w:val="5"/>
        </w:numPr>
        <w:spacing w:line="360" w:lineRule="auto"/>
        <w:jc w:val="both"/>
        <w:rPr>
          <w:rFonts w:ascii="Arial" w:hAnsi="Arial" w:cs="Arial"/>
          <w:lang w:val="ro-RO"/>
        </w:rPr>
      </w:pPr>
      <w:r w:rsidRPr="00E576C1">
        <w:rPr>
          <w:rFonts w:ascii="Arial" w:hAnsi="Arial" w:cs="Arial"/>
          <w:lang w:val="ro-RO"/>
        </w:rPr>
        <w:t>cantităţile reperelor/</w:t>
      </w:r>
      <w:r w:rsidR="00B345FD" w:rsidRPr="00E576C1">
        <w:rPr>
          <w:rFonts w:ascii="Arial" w:hAnsi="Arial" w:cs="Arial"/>
          <w:lang w:val="ro-RO"/>
        </w:rPr>
        <w:t xml:space="preserve"> </w:t>
      </w:r>
      <w:r w:rsidRPr="00E576C1">
        <w:rPr>
          <w:rFonts w:ascii="Arial" w:hAnsi="Arial" w:cs="Arial"/>
          <w:lang w:val="ro-RO"/>
        </w:rPr>
        <w:t>articolelor de deviz din situaţiile de lucrări trebuie sa fie în concordanţă cu cele din ataşamentele aferente</w:t>
      </w:r>
      <w:r w:rsidRPr="00E576C1">
        <w:rPr>
          <w:rFonts w:ascii="Arial" w:hAnsi="Arial" w:cs="Arial"/>
          <w:lang w:val="en-GB"/>
        </w:rPr>
        <w:t xml:space="preserve"> </w:t>
      </w:r>
      <w:proofErr w:type="spellStart"/>
      <w:r w:rsidRPr="00E576C1">
        <w:rPr>
          <w:rFonts w:ascii="Arial" w:hAnsi="Arial" w:cs="Arial"/>
          <w:lang w:val="en-GB"/>
        </w:rPr>
        <w:t>detaliate</w:t>
      </w:r>
      <w:proofErr w:type="spellEnd"/>
      <w:r w:rsidRPr="00E576C1">
        <w:rPr>
          <w:rFonts w:ascii="Arial" w:hAnsi="Arial" w:cs="Arial"/>
          <w:lang w:val="en-GB"/>
        </w:rPr>
        <w:t xml:space="preserve"> cu </w:t>
      </w:r>
      <w:proofErr w:type="spellStart"/>
      <w:r w:rsidRPr="00E576C1">
        <w:rPr>
          <w:rFonts w:ascii="Arial" w:hAnsi="Arial" w:cs="Arial"/>
          <w:lang w:val="en-GB"/>
        </w:rPr>
        <w:t>calculul</w:t>
      </w:r>
      <w:proofErr w:type="spellEnd"/>
      <w:r w:rsidRPr="00E576C1">
        <w:rPr>
          <w:rFonts w:ascii="Arial" w:hAnsi="Arial" w:cs="Arial"/>
          <w:lang w:val="en-GB"/>
        </w:rPr>
        <w:t xml:space="preserve"> </w:t>
      </w:r>
      <w:proofErr w:type="spellStart"/>
      <w:r w:rsidRPr="00E576C1">
        <w:rPr>
          <w:rFonts w:ascii="Arial" w:hAnsi="Arial" w:cs="Arial"/>
          <w:lang w:val="en-GB"/>
        </w:rPr>
        <w:t>cantitatilor</w:t>
      </w:r>
      <w:proofErr w:type="spellEnd"/>
      <w:r w:rsidRPr="00E576C1">
        <w:rPr>
          <w:rFonts w:ascii="Arial" w:hAnsi="Arial" w:cs="Arial"/>
          <w:lang w:val="ro-RO"/>
        </w:rPr>
        <w:t>;</w:t>
      </w:r>
      <w:r w:rsidR="008E2AA0" w:rsidRPr="00E576C1">
        <w:rPr>
          <w:rFonts w:ascii="Arial" w:hAnsi="Arial" w:cs="Arial"/>
        </w:rPr>
        <w:t xml:space="preserve"> </w:t>
      </w:r>
      <w:r w:rsidR="004550D9" w:rsidRPr="00E576C1">
        <w:rPr>
          <w:rFonts w:ascii="Arial" w:hAnsi="Arial" w:cs="Arial"/>
          <w:lang w:val="ro-RO"/>
        </w:rPr>
        <w:t>atasamentele detaliate</w:t>
      </w:r>
      <w:r w:rsidR="004550D9" w:rsidRPr="00E576C1">
        <w:rPr>
          <w:rFonts w:ascii="Arial" w:hAnsi="Arial" w:cs="Arial"/>
        </w:rPr>
        <w:t xml:space="preserve"> </w:t>
      </w:r>
      <w:r w:rsidR="004550D9" w:rsidRPr="00E576C1">
        <w:rPr>
          <w:rFonts w:ascii="Arial" w:hAnsi="Arial" w:cs="Arial"/>
          <w:lang w:val="ro-RO"/>
        </w:rPr>
        <w:t>vor fi disponibile in vederea verificarii;</w:t>
      </w:r>
    </w:p>
    <w:p w:rsidR="005D4507" w:rsidRPr="00E576C1" w:rsidRDefault="004550D9" w:rsidP="00EE1E2D">
      <w:pPr>
        <w:numPr>
          <w:ilvl w:val="1"/>
          <w:numId w:val="5"/>
        </w:numPr>
        <w:spacing w:line="360" w:lineRule="auto"/>
        <w:jc w:val="both"/>
        <w:rPr>
          <w:rFonts w:ascii="Arial" w:hAnsi="Arial" w:cs="Arial"/>
          <w:lang w:val="ro-RO"/>
        </w:rPr>
      </w:pPr>
      <w:r w:rsidRPr="00E576C1">
        <w:rPr>
          <w:rFonts w:ascii="Arial" w:hAnsi="Arial" w:cs="Arial"/>
          <w:lang w:val="ro-RO"/>
        </w:rPr>
        <w:t xml:space="preserve">valoarea </w:t>
      </w:r>
      <w:r w:rsidR="005D4507" w:rsidRPr="00E576C1">
        <w:rPr>
          <w:rFonts w:ascii="Arial" w:hAnsi="Arial" w:cs="Arial"/>
          <w:lang w:val="ro-RO"/>
        </w:rPr>
        <w:t>lucrăril</w:t>
      </w:r>
      <w:r w:rsidRPr="00E576C1">
        <w:rPr>
          <w:rFonts w:ascii="Arial" w:hAnsi="Arial" w:cs="Arial"/>
          <w:lang w:val="ro-RO"/>
        </w:rPr>
        <w:t>or</w:t>
      </w:r>
      <w:r w:rsidR="005D4507" w:rsidRPr="00E576C1">
        <w:rPr>
          <w:rFonts w:ascii="Arial" w:hAnsi="Arial" w:cs="Arial"/>
          <w:lang w:val="ro-RO"/>
        </w:rPr>
        <w:t xml:space="preserve"> din situaţiile de lucrări se încadrează în  bugetul </w:t>
      </w:r>
      <w:proofErr w:type="spellStart"/>
      <w:r w:rsidR="005D4507" w:rsidRPr="00E576C1">
        <w:rPr>
          <w:rFonts w:ascii="Arial" w:hAnsi="Arial" w:cs="Arial"/>
          <w:lang w:val="en-GB"/>
        </w:rPr>
        <w:t>aprobat</w:t>
      </w:r>
      <w:proofErr w:type="spellEnd"/>
      <w:r w:rsidR="005D4507" w:rsidRPr="00E576C1">
        <w:rPr>
          <w:rFonts w:ascii="Arial" w:hAnsi="Arial" w:cs="Arial"/>
          <w:lang w:val="ro-RO"/>
        </w:rPr>
        <w:t>;</w:t>
      </w:r>
    </w:p>
    <w:p w:rsidR="005D4507" w:rsidRPr="00E576C1" w:rsidRDefault="005D4507" w:rsidP="00EE1E2D">
      <w:pPr>
        <w:numPr>
          <w:ilvl w:val="1"/>
          <w:numId w:val="5"/>
        </w:numPr>
        <w:spacing w:line="360" w:lineRule="auto"/>
        <w:jc w:val="both"/>
        <w:rPr>
          <w:rFonts w:ascii="Arial" w:hAnsi="Arial" w:cs="Arial"/>
          <w:lang w:val="ro-RO"/>
        </w:rPr>
      </w:pPr>
      <w:r w:rsidRPr="00E576C1">
        <w:rPr>
          <w:rFonts w:ascii="Arial" w:hAnsi="Arial" w:cs="Arial"/>
          <w:lang w:val="ro-RO"/>
        </w:rPr>
        <w:t xml:space="preserve">procesul verbal de predare-primire a amplasamentului şi a bornelor de reper </w:t>
      </w:r>
      <w:r w:rsidRPr="00E576C1">
        <w:rPr>
          <w:rFonts w:ascii="Arial" w:hAnsi="Arial" w:cs="Arial"/>
          <w:lang w:val="en-GB"/>
        </w:rPr>
        <w:t xml:space="preserve"> </w:t>
      </w:r>
      <w:proofErr w:type="spellStart"/>
      <w:r w:rsidRPr="00E576C1">
        <w:rPr>
          <w:rFonts w:ascii="Arial" w:hAnsi="Arial" w:cs="Arial"/>
          <w:lang w:val="en-GB"/>
        </w:rPr>
        <w:t>va</w:t>
      </w:r>
      <w:proofErr w:type="spellEnd"/>
      <w:r w:rsidRPr="00E576C1">
        <w:rPr>
          <w:rFonts w:ascii="Arial" w:hAnsi="Arial" w:cs="Arial"/>
          <w:lang w:val="en-GB"/>
        </w:rPr>
        <w:t xml:space="preserve"> fi </w:t>
      </w:r>
      <w:proofErr w:type="spellStart"/>
      <w:r w:rsidRPr="00E576C1">
        <w:rPr>
          <w:rFonts w:ascii="Arial" w:hAnsi="Arial" w:cs="Arial"/>
          <w:lang w:val="en-GB"/>
        </w:rPr>
        <w:t>disponibil</w:t>
      </w:r>
      <w:proofErr w:type="spellEnd"/>
      <w:r w:rsidRPr="00E576C1">
        <w:rPr>
          <w:rFonts w:ascii="Arial" w:hAnsi="Arial" w:cs="Arial"/>
          <w:lang w:val="en-GB"/>
        </w:rPr>
        <w:t xml:space="preserve"> in </w:t>
      </w:r>
      <w:proofErr w:type="spellStart"/>
      <w:r w:rsidRPr="00E576C1">
        <w:rPr>
          <w:rFonts w:ascii="Arial" w:hAnsi="Arial" w:cs="Arial"/>
          <w:lang w:val="en-GB"/>
        </w:rPr>
        <w:t>vederea</w:t>
      </w:r>
      <w:proofErr w:type="spellEnd"/>
      <w:r w:rsidRPr="00E576C1">
        <w:rPr>
          <w:rFonts w:ascii="Arial" w:hAnsi="Arial" w:cs="Arial"/>
          <w:lang w:val="en-GB"/>
        </w:rPr>
        <w:t xml:space="preserve"> </w:t>
      </w:r>
      <w:proofErr w:type="spellStart"/>
      <w:r w:rsidRPr="00E576C1">
        <w:rPr>
          <w:rFonts w:ascii="Arial" w:hAnsi="Arial" w:cs="Arial"/>
          <w:lang w:val="en-GB"/>
        </w:rPr>
        <w:t>verificarii</w:t>
      </w:r>
      <w:proofErr w:type="spellEnd"/>
      <w:r w:rsidR="00B345FD" w:rsidRPr="00E576C1">
        <w:rPr>
          <w:rFonts w:ascii="Arial" w:hAnsi="Arial" w:cs="Arial"/>
          <w:lang w:val="en-GB"/>
        </w:rPr>
        <w:t>;</w:t>
      </w:r>
      <w:r w:rsidRPr="00E576C1">
        <w:rPr>
          <w:rFonts w:ascii="Arial" w:hAnsi="Arial" w:cs="Arial"/>
          <w:lang w:val="en-GB"/>
        </w:rPr>
        <w:t xml:space="preserve"> </w:t>
      </w:r>
    </w:p>
    <w:p w:rsidR="005D4507" w:rsidRPr="00E576C1" w:rsidRDefault="005D4507" w:rsidP="00EE1E2D">
      <w:pPr>
        <w:numPr>
          <w:ilvl w:val="1"/>
          <w:numId w:val="5"/>
        </w:numPr>
        <w:spacing w:line="360" w:lineRule="auto"/>
        <w:jc w:val="both"/>
        <w:rPr>
          <w:rFonts w:ascii="Arial" w:hAnsi="Arial" w:cs="Arial"/>
          <w:lang w:val="ro-RO"/>
        </w:rPr>
      </w:pPr>
      <w:r w:rsidRPr="00E576C1">
        <w:rPr>
          <w:rFonts w:ascii="Arial" w:hAnsi="Arial" w:cs="Arial"/>
          <w:lang w:val="ro-RO"/>
        </w:rPr>
        <w:t>balanţa cantităţilor decontate pentru fiecare articol de deviz</w:t>
      </w:r>
      <w:r w:rsidRPr="00E576C1">
        <w:rPr>
          <w:rFonts w:ascii="Arial" w:hAnsi="Arial" w:cs="Arial"/>
          <w:lang w:val="en-GB"/>
        </w:rPr>
        <w:t xml:space="preserve"> </w:t>
      </w:r>
      <w:proofErr w:type="spellStart"/>
      <w:r w:rsidRPr="00E576C1">
        <w:rPr>
          <w:rFonts w:ascii="Arial" w:hAnsi="Arial" w:cs="Arial"/>
          <w:lang w:val="en-GB"/>
        </w:rPr>
        <w:t>impreuna</w:t>
      </w:r>
      <w:proofErr w:type="spellEnd"/>
      <w:r w:rsidRPr="00E576C1">
        <w:rPr>
          <w:rFonts w:ascii="Arial" w:hAnsi="Arial" w:cs="Arial"/>
          <w:lang w:val="en-GB"/>
        </w:rPr>
        <w:t xml:space="preserve"> cu </w:t>
      </w:r>
      <w:proofErr w:type="spellStart"/>
      <w:r w:rsidRPr="00E576C1">
        <w:rPr>
          <w:rFonts w:ascii="Arial" w:hAnsi="Arial" w:cs="Arial"/>
          <w:lang w:val="en-GB"/>
        </w:rPr>
        <w:t>atasamentele</w:t>
      </w:r>
      <w:proofErr w:type="spellEnd"/>
      <w:r w:rsidRPr="00E576C1">
        <w:rPr>
          <w:rFonts w:ascii="Arial" w:hAnsi="Arial" w:cs="Arial"/>
          <w:lang w:val="en-GB"/>
        </w:rPr>
        <w:t xml:space="preserve"> </w:t>
      </w:r>
      <w:proofErr w:type="spellStart"/>
      <w:r w:rsidRPr="00E576C1">
        <w:rPr>
          <w:rFonts w:ascii="Arial" w:hAnsi="Arial" w:cs="Arial"/>
          <w:lang w:val="en-GB"/>
        </w:rPr>
        <w:t>detaliate</w:t>
      </w:r>
      <w:proofErr w:type="spellEnd"/>
      <w:r w:rsidRPr="00E576C1">
        <w:rPr>
          <w:rFonts w:ascii="Arial" w:hAnsi="Arial" w:cs="Arial"/>
          <w:lang w:val="en-GB"/>
        </w:rPr>
        <w:t xml:space="preserve"> </w:t>
      </w:r>
      <w:proofErr w:type="spellStart"/>
      <w:r w:rsidRPr="00E576C1">
        <w:rPr>
          <w:rFonts w:ascii="Arial" w:hAnsi="Arial" w:cs="Arial"/>
          <w:lang w:val="en-GB"/>
        </w:rPr>
        <w:t>vor</w:t>
      </w:r>
      <w:proofErr w:type="spellEnd"/>
      <w:r w:rsidRPr="00E576C1">
        <w:rPr>
          <w:rFonts w:ascii="Arial" w:hAnsi="Arial" w:cs="Arial"/>
          <w:lang w:val="en-GB"/>
        </w:rPr>
        <w:t xml:space="preserve"> fi </w:t>
      </w:r>
      <w:proofErr w:type="spellStart"/>
      <w:r w:rsidRPr="00E576C1">
        <w:rPr>
          <w:rFonts w:ascii="Arial" w:hAnsi="Arial" w:cs="Arial"/>
          <w:lang w:val="en-GB"/>
        </w:rPr>
        <w:t>disponibile</w:t>
      </w:r>
      <w:proofErr w:type="spellEnd"/>
      <w:r w:rsidRPr="00E576C1">
        <w:rPr>
          <w:rFonts w:ascii="Arial" w:hAnsi="Arial" w:cs="Arial"/>
          <w:lang w:val="en-GB"/>
        </w:rPr>
        <w:t xml:space="preserve"> in </w:t>
      </w:r>
      <w:proofErr w:type="spellStart"/>
      <w:r w:rsidRPr="00E576C1">
        <w:rPr>
          <w:rFonts w:ascii="Arial" w:hAnsi="Arial" w:cs="Arial"/>
          <w:lang w:val="en-GB"/>
        </w:rPr>
        <w:t>vederea</w:t>
      </w:r>
      <w:proofErr w:type="spellEnd"/>
      <w:r w:rsidRPr="00E576C1">
        <w:rPr>
          <w:rFonts w:ascii="Arial" w:hAnsi="Arial" w:cs="Arial"/>
          <w:lang w:val="en-GB"/>
        </w:rPr>
        <w:t xml:space="preserve"> </w:t>
      </w:r>
      <w:proofErr w:type="spellStart"/>
      <w:r w:rsidRPr="00E576C1">
        <w:rPr>
          <w:rFonts w:ascii="Arial" w:hAnsi="Arial" w:cs="Arial"/>
          <w:lang w:val="en-GB"/>
        </w:rPr>
        <w:t>verificarii</w:t>
      </w:r>
      <w:proofErr w:type="spellEnd"/>
      <w:r w:rsidRPr="00E576C1">
        <w:rPr>
          <w:rFonts w:ascii="Arial" w:hAnsi="Arial" w:cs="Arial"/>
          <w:lang w:val="en-GB"/>
        </w:rPr>
        <w:t xml:space="preserve"> </w:t>
      </w:r>
      <w:r w:rsidR="00373FCA" w:rsidRPr="00E576C1">
        <w:rPr>
          <w:rFonts w:ascii="Arial" w:hAnsi="Arial" w:cs="Arial"/>
          <w:lang w:val="en-GB"/>
        </w:rPr>
        <w:t>pe teren;</w:t>
      </w:r>
    </w:p>
    <w:p w:rsidR="00B345FD" w:rsidRPr="00E576C1" w:rsidRDefault="00B345FD" w:rsidP="00EE1E2D">
      <w:pPr>
        <w:pStyle w:val="Header"/>
        <w:tabs>
          <w:tab w:val="clear" w:pos="4320"/>
          <w:tab w:val="clear" w:pos="8640"/>
          <w:tab w:val="right" w:pos="9072"/>
        </w:tabs>
        <w:spacing w:before="60" w:after="60" w:line="360" w:lineRule="auto"/>
        <w:ind w:left="993"/>
        <w:jc w:val="both"/>
        <w:rPr>
          <w:rFonts w:ascii="Arial" w:hAnsi="Arial" w:cs="Arial"/>
          <w:b/>
          <w:lang w:val="ro-RO"/>
        </w:rPr>
      </w:pPr>
    </w:p>
    <w:p w:rsidR="005D4507" w:rsidRPr="00E576C1" w:rsidRDefault="005D4507" w:rsidP="00EE1E2D">
      <w:pPr>
        <w:pStyle w:val="Header"/>
        <w:tabs>
          <w:tab w:val="clear" w:pos="4320"/>
          <w:tab w:val="clear" w:pos="8640"/>
          <w:tab w:val="right" w:pos="9072"/>
        </w:tabs>
        <w:spacing w:before="60" w:after="60" w:line="360" w:lineRule="auto"/>
        <w:ind w:left="993"/>
        <w:jc w:val="both"/>
        <w:rPr>
          <w:rFonts w:ascii="Arial" w:hAnsi="Arial" w:cs="Arial"/>
          <w:lang w:val="ro-RO"/>
        </w:rPr>
      </w:pPr>
      <w:r w:rsidRPr="00E576C1">
        <w:rPr>
          <w:rFonts w:ascii="Arial" w:hAnsi="Arial" w:cs="Arial"/>
          <w:b/>
          <w:lang w:val="ro-RO"/>
        </w:rPr>
        <w:t>b. Pentru contractele de furnizare echipamente</w:t>
      </w:r>
      <w:r w:rsidRPr="00E576C1">
        <w:rPr>
          <w:rFonts w:ascii="Arial" w:hAnsi="Arial" w:cs="Arial"/>
          <w:lang w:val="ro-RO"/>
        </w:rPr>
        <w:t>:</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contractele încheiate de beneficiar şi actele adiţionale;</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facturile;</w:t>
      </w:r>
    </w:p>
    <w:p w:rsidR="005D4507" w:rsidRPr="00E576C1" w:rsidRDefault="005D4507" w:rsidP="00EE1E2D">
      <w:pPr>
        <w:pStyle w:val="ListParagraph"/>
        <w:numPr>
          <w:ilvl w:val="0"/>
          <w:numId w:val="5"/>
        </w:numPr>
        <w:spacing w:line="360" w:lineRule="auto"/>
        <w:jc w:val="both"/>
        <w:rPr>
          <w:rFonts w:ascii="Arial" w:hAnsi="Arial" w:cs="Arial"/>
          <w:lang w:val="ro-RO"/>
        </w:rPr>
      </w:pPr>
      <w:r w:rsidRPr="00E576C1">
        <w:rPr>
          <w:rFonts w:ascii="Arial" w:hAnsi="Arial" w:cs="Arial"/>
          <w:lang w:val="ro-RO"/>
        </w:rPr>
        <w:t>garanţia de avans (dacă este cazul);</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garanţia de bună execuţie (dacă este cazul);</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declaraţiile vamale (pentru bunurile din import), din ţări altele decât cele membre UE;</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procesele verbale de recepţie a bunurilor achiziţionate (dacă este cazul);</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 xml:space="preserve">procesele verbale de punere în funcţiune a bunurilor achiziţionate (se ataşează la cererea de </w:t>
      </w:r>
      <w:r w:rsidR="004550D9" w:rsidRPr="00E576C1">
        <w:rPr>
          <w:rFonts w:ascii="Arial" w:hAnsi="Arial" w:cs="Arial"/>
          <w:lang w:val="ro-RO"/>
        </w:rPr>
        <w:t xml:space="preserve">rambursare </w:t>
      </w:r>
      <w:r w:rsidRPr="00E576C1">
        <w:rPr>
          <w:rFonts w:ascii="Arial" w:hAnsi="Arial" w:cs="Arial"/>
          <w:lang w:val="ro-RO"/>
        </w:rPr>
        <w:t>finală</w:t>
      </w:r>
      <w:r w:rsidRPr="00E576C1">
        <w:rPr>
          <w:rFonts w:ascii="Arial" w:hAnsi="Arial" w:cs="Arial"/>
          <w:lang w:val="en-GB"/>
        </w:rPr>
        <w:t xml:space="preserve"> </w:t>
      </w:r>
      <w:proofErr w:type="spellStart"/>
      <w:r w:rsidRPr="00E576C1">
        <w:rPr>
          <w:rFonts w:ascii="Arial" w:hAnsi="Arial" w:cs="Arial"/>
          <w:lang w:val="en-GB"/>
        </w:rPr>
        <w:t>daca</w:t>
      </w:r>
      <w:proofErr w:type="spellEnd"/>
      <w:r w:rsidRPr="00E576C1">
        <w:rPr>
          <w:rFonts w:ascii="Arial" w:hAnsi="Arial" w:cs="Arial"/>
          <w:lang w:val="en-GB"/>
        </w:rPr>
        <w:t xml:space="preserve"> </w:t>
      </w:r>
      <w:proofErr w:type="spellStart"/>
      <w:r w:rsidRPr="00E576C1">
        <w:rPr>
          <w:rFonts w:ascii="Arial" w:hAnsi="Arial" w:cs="Arial"/>
          <w:lang w:val="en-GB"/>
        </w:rPr>
        <w:t>este</w:t>
      </w:r>
      <w:proofErr w:type="spellEnd"/>
      <w:r w:rsidRPr="00E576C1">
        <w:rPr>
          <w:rFonts w:ascii="Arial" w:hAnsi="Arial" w:cs="Arial"/>
          <w:lang w:val="en-GB"/>
        </w:rPr>
        <w:t xml:space="preserve"> </w:t>
      </w:r>
      <w:proofErr w:type="spellStart"/>
      <w:r w:rsidRPr="00E576C1">
        <w:rPr>
          <w:rFonts w:ascii="Arial" w:hAnsi="Arial" w:cs="Arial"/>
          <w:lang w:val="en-GB"/>
        </w:rPr>
        <w:t>cazul</w:t>
      </w:r>
      <w:proofErr w:type="spellEnd"/>
      <w:r w:rsidRPr="00E576C1">
        <w:rPr>
          <w:rFonts w:ascii="Arial" w:hAnsi="Arial" w:cs="Arial"/>
          <w:lang w:val="ro-RO"/>
        </w:rPr>
        <w:t>);</w:t>
      </w:r>
    </w:p>
    <w:p w:rsidR="00B345FD" w:rsidRPr="00E576C1" w:rsidRDefault="00B345FD" w:rsidP="00EE1E2D">
      <w:pPr>
        <w:pStyle w:val="Header"/>
        <w:tabs>
          <w:tab w:val="clear" w:pos="4320"/>
          <w:tab w:val="clear" w:pos="8640"/>
          <w:tab w:val="right" w:pos="9072"/>
        </w:tabs>
        <w:spacing w:before="60" w:after="60" w:line="360" w:lineRule="auto"/>
        <w:ind w:left="993"/>
        <w:jc w:val="both"/>
        <w:rPr>
          <w:rFonts w:ascii="Arial" w:hAnsi="Arial" w:cs="Arial"/>
          <w:b/>
          <w:lang w:val="ro-RO"/>
        </w:rPr>
      </w:pPr>
    </w:p>
    <w:p w:rsidR="005D4507" w:rsidRPr="00E576C1" w:rsidRDefault="005D4507" w:rsidP="00EE1E2D">
      <w:pPr>
        <w:pStyle w:val="Header"/>
        <w:tabs>
          <w:tab w:val="clear" w:pos="4320"/>
          <w:tab w:val="clear" w:pos="8640"/>
          <w:tab w:val="right" w:pos="9072"/>
        </w:tabs>
        <w:spacing w:before="60" w:after="60" w:line="360" w:lineRule="auto"/>
        <w:ind w:left="993"/>
        <w:jc w:val="both"/>
        <w:rPr>
          <w:rFonts w:ascii="Arial" w:hAnsi="Arial" w:cs="Arial"/>
          <w:b/>
          <w:lang w:val="ro-RO"/>
        </w:rPr>
      </w:pPr>
      <w:r w:rsidRPr="00E576C1">
        <w:rPr>
          <w:rFonts w:ascii="Arial" w:hAnsi="Arial" w:cs="Arial"/>
          <w:b/>
          <w:lang w:val="ro-RO"/>
        </w:rPr>
        <w:t>c. Pentru contractele de servicii:</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contractele încheiate de beneficiar şi după devizele financiare pentru servicii (dacă este cazul)</w:t>
      </w:r>
      <w:r w:rsidR="004550D9" w:rsidRPr="00E576C1">
        <w:rPr>
          <w:rFonts w:ascii="Arial" w:hAnsi="Arial" w:cs="Arial"/>
        </w:rPr>
        <w:t xml:space="preserve"> </w:t>
      </w:r>
      <w:r w:rsidR="004550D9" w:rsidRPr="00E576C1">
        <w:rPr>
          <w:rFonts w:ascii="Arial" w:hAnsi="Arial" w:cs="Arial"/>
          <w:lang w:val="ro-RO"/>
        </w:rPr>
        <w:t>şi actele adiţionale</w:t>
      </w:r>
      <w:r w:rsidRPr="00E576C1">
        <w:rPr>
          <w:rFonts w:ascii="Arial" w:hAnsi="Arial" w:cs="Arial"/>
          <w:lang w:val="ro-RO"/>
        </w:rPr>
        <w:t>;</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lastRenderedPageBreak/>
        <w:t>facturile;</w:t>
      </w:r>
    </w:p>
    <w:p w:rsidR="005D4507" w:rsidRPr="00E576C1" w:rsidRDefault="005D4507" w:rsidP="00EE1E2D">
      <w:pPr>
        <w:pStyle w:val="ListParagraph"/>
        <w:numPr>
          <w:ilvl w:val="0"/>
          <w:numId w:val="5"/>
        </w:numPr>
        <w:spacing w:line="360" w:lineRule="auto"/>
        <w:jc w:val="both"/>
        <w:rPr>
          <w:rFonts w:ascii="Arial" w:hAnsi="Arial" w:cs="Arial"/>
          <w:lang w:val="ro-RO"/>
        </w:rPr>
      </w:pPr>
      <w:r w:rsidRPr="00E576C1">
        <w:rPr>
          <w:rFonts w:ascii="Arial" w:hAnsi="Arial" w:cs="Arial"/>
          <w:lang w:val="ro-RO"/>
        </w:rPr>
        <w:t>garanţia de avans (dacă este cazul);</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garanţia de bună execuţie pentru servicii;</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procesele verbale de predare a serviciilor;</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rapoartele de activitate/ audit;</w:t>
      </w:r>
    </w:p>
    <w:p w:rsidR="005D4507" w:rsidRPr="00E576C1" w:rsidRDefault="005D4507" w:rsidP="00EE1E2D">
      <w:pPr>
        <w:numPr>
          <w:ilvl w:val="0"/>
          <w:numId w:val="5"/>
        </w:numPr>
        <w:spacing w:line="360" w:lineRule="auto"/>
        <w:jc w:val="both"/>
        <w:rPr>
          <w:rFonts w:ascii="Arial" w:hAnsi="Arial" w:cs="Arial"/>
          <w:lang w:val="ro-RO"/>
        </w:rPr>
      </w:pPr>
      <w:r w:rsidRPr="00E576C1">
        <w:rPr>
          <w:rFonts w:ascii="Arial" w:hAnsi="Arial" w:cs="Arial"/>
          <w:lang w:val="ro-RO"/>
        </w:rPr>
        <w:t>avizul emis de OI pentru activitațile de informare și publicitate;</w:t>
      </w:r>
    </w:p>
    <w:p w:rsidR="00373FCA" w:rsidRPr="00E576C1" w:rsidRDefault="00373FCA" w:rsidP="00F02DF7">
      <w:pPr>
        <w:pStyle w:val="ListParagraph"/>
        <w:numPr>
          <w:ilvl w:val="0"/>
          <w:numId w:val="5"/>
        </w:numPr>
        <w:spacing w:line="360" w:lineRule="auto"/>
        <w:jc w:val="both"/>
        <w:rPr>
          <w:rFonts w:ascii="Arial" w:hAnsi="Arial" w:cs="Arial"/>
          <w:lang w:val="ro-RO"/>
        </w:rPr>
      </w:pPr>
      <w:r w:rsidRPr="00E576C1">
        <w:rPr>
          <w:rFonts w:ascii="Arial" w:hAnsi="Arial" w:cs="Arial"/>
          <w:lang w:val="ro-RO"/>
        </w:rPr>
        <w:t>fotografii după materialele de informare/ publicitate si promovare a proiectului</w:t>
      </w:r>
    </w:p>
    <w:p w:rsidR="00B345FD" w:rsidRPr="00E576C1" w:rsidRDefault="00B345FD" w:rsidP="00EE1E2D">
      <w:pPr>
        <w:pStyle w:val="Header"/>
        <w:tabs>
          <w:tab w:val="clear" w:pos="4320"/>
          <w:tab w:val="clear" w:pos="8640"/>
          <w:tab w:val="right" w:pos="9072"/>
        </w:tabs>
        <w:spacing w:before="60" w:after="60" w:line="360" w:lineRule="auto"/>
        <w:ind w:left="993"/>
        <w:jc w:val="both"/>
        <w:rPr>
          <w:rFonts w:ascii="Arial" w:hAnsi="Arial" w:cs="Arial"/>
          <w:b/>
          <w:lang w:val="ro-RO"/>
        </w:rPr>
      </w:pPr>
    </w:p>
    <w:p w:rsidR="00C31D42" w:rsidRPr="00E576C1" w:rsidRDefault="00C31D42" w:rsidP="00EE1E2D">
      <w:pPr>
        <w:pStyle w:val="Header"/>
        <w:tabs>
          <w:tab w:val="clear" w:pos="4320"/>
          <w:tab w:val="clear" w:pos="8640"/>
          <w:tab w:val="right" w:pos="9072"/>
        </w:tabs>
        <w:spacing w:before="60" w:after="60" w:line="360" w:lineRule="auto"/>
        <w:ind w:left="993"/>
        <w:jc w:val="both"/>
        <w:rPr>
          <w:rFonts w:ascii="Arial" w:hAnsi="Arial" w:cs="Arial"/>
          <w:b/>
          <w:lang w:val="ro-RO"/>
        </w:rPr>
      </w:pPr>
      <w:r w:rsidRPr="00E576C1">
        <w:rPr>
          <w:rFonts w:ascii="Arial" w:hAnsi="Arial" w:cs="Arial"/>
          <w:b/>
          <w:lang w:val="ro-RO"/>
        </w:rPr>
        <w:t>d. Pentru cheltuielile cu salariile:</w:t>
      </w:r>
    </w:p>
    <w:p w:rsidR="00C31D42" w:rsidRPr="00E576C1" w:rsidRDefault="00C31D42" w:rsidP="00EE1E2D">
      <w:pPr>
        <w:numPr>
          <w:ilvl w:val="0"/>
          <w:numId w:val="5"/>
        </w:numPr>
        <w:spacing w:line="360" w:lineRule="auto"/>
        <w:jc w:val="both"/>
        <w:rPr>
          <w:rFonts w:ascii="Arial" w:hAnsi="Arial" w:cs="Arial"/>
          <w:lang w:val="ro-RO"/>
        </w:rPr>
      </w:pPr>
      <w:r w:rsidRPr="00E576C1">
        <w:rPr>
          <w:rFonts w:ascii="Arial" w:hAnsi="Arial" w:cs="Arial"/>
          <w:lang w:val="ro-RO"/>
        </w:rPr>
        <w:t>Dispozitii/ decizii/ ordine de numire in echipa de management/implementare a proiectului la prima cerere de rambursare in care sunt solicitate la rambursare acest tip de cheltuieli sau ori de cate ori intervin modificari ale echipei de management/implementare a proiectului;</w:t>
      </w:r>
    </w:p>
    <w:p w:rsidR="00C31D42" w:rsidRPr="00E576C1" w:rsidRDefault="00C31D42" w:rsidP="00EE1E2D">
      <w:pPr>
        <w:numPr>
          <w:ilvl w:val="0"/>
          <w:numId w:val="5"/>
        </w:numPr>
        <w:spacing w:line="360" w:lineRule="auto"/>
        <w:jc w:val="both"/>
        <w:rPr>
          <w:rFonts w:ascii="Arial" w:hAnsi="Arial" w:cs="Arial"/>
          <w:lang w:val="ro-RO"/>
        </w:rPr>
      </w:pPr>
      <w:r w:rsidRPr="00E576C1">
        <w:rPr>
          <w:rFonts w:ascii="Arial" w:hAnsi="Arial" w:cs="Arial"/>
          <w:lang w:val="ro-RO"/>
        </w:rPr>
        <w:t>Contracte de muncă și ultimul act aditional la contractul de munca, daca este cazul si extras din REVISAL cu înregistrarea acestora, la prima cerere de rambursare în care sunt solicitate la rambursare acest tip de cheltuieli sau ori de cate ori intervin modificari la acestea;</w:t>
      </w:r>
    </w:p>
    <w:p w:rsidR="00C31D42" w:rsidRPr="00E576C1" w:rsidRDefault="00C31D42" w:rsidP="00EE1E2D">
      <w:pPr>
        <w:numPr>
          <w:ilvl w:val="0"/>
          <w:numId w:val="5"/>
        </w:numPr>
        <w:spacing w:line="360" w:lineRule="auto"/>
        <w:jc w:val="both"/>
        <w:rPr>
          <w:rFonts w:ascii="Arial" w:hAnsi="Arial" w:cs="Arial"/>
          <w:lang w:val="ro-RO"/>
        </w:rPr>
      </w:pPr>
      <w:r w:rsidRPr="00E576C1">
        <w:rPr>
          <w:rFonts w:ascii="Arial" w:hAnsi="Arial" w:cs="Arial"/>
          <w:lang w:val="ro-RO"/>
        </w:rPr>
        <w:t>Actele administrative de decizie internă privind numirea în funcția publică, la prima cerere de rambursare in care sunt solicitate la rambursare acest tip de cheltuieli sau ori de cate ori intervin modificari ale acestora, dacă este cazul;</w:t>
      </w:r>
    </w:p>
    <w:p w:rsidR="00C31D42" w:rsidRPr="00E576C1" w:rsidRDefault="00C31D42" w:rsidP="00EE1E2D">
      <w:pPr>
        <w:numPr>
          <w:ilvl w:val="0"/>
          <w:numId w:val="5"/>
        </w:numPr>
        <w:spacing w:line="360" w:lineRule="auto"/>
        <w:jc w:val="both"/>
        <w:rPr>
          <w:rFonts w:ascii="Arial" w:hAnsi="Arial" w:cs="Arial"/>
          <w:lang w:val="ro-RO"/>
        </w:rPr>
      </w:pPr>
      <w:r w:rsidRPr="00E576C1">
        <w:rPr>
          <w:rFonts w:ascii="Arial" w:hAnsi="Arial" w:cs="Arial"/>
          <w:lang w:val="ro-RO"/>
        </w:rPr>
        <w:t>Fisele postului, la prima cerere de rambursare in care sunt solicitate la rambursare acest tip de cheltuieli sau ori de cate ori intervin modificari, dacă este cazul;</w:t>
      </w:r>
    </w:p>
    <w:p w:rsidR="00C31D42" w:rsidRPr="00E576C1" w:rsidRDefault="00C31D42" w:rsidP="00EE1E2D">
      <w:pPr>
        <w:numPr>
          <w:ilvl w:val="0"/>
          <w:numId w:val="5"/>
        </w:numPr>
        <w:spacing w:line="360" w:lineRule="auto"/>
        <w:jc w:val="both"/>
        <w:rPr>
          <w:rFonts w:ascii="Arial" w:hAnsi="Arial" w:cs="Arial"/>
          <w:lang w:val="ro-RO"/>
        </w:rPr>
      </w:pPr>
      <w:r w:rsidRPr="00E576C1">
        <w:rPr>
          <w:rFonts w:ascii="Arial" w:hAnsi="Arial" w:cs="Arial"/>
          <w:lang w:val="ro-RO"/>
        </w:rPr>
        <w:t>Time-sheet-uri/pontaje din care sa rezulte timpul efectiv lucrat pe proiect</w:t>
      </w:r>
      <w:r w:rsidR="00B345FD" w:rsidRPr="00E576C1">
        <w:rPr>
          <w:rFonts w:ascii="Arial" w:hAnsi="Arial" w:cs="Arial"/>
          <w:lang w:val="ro-RO"/>
        </w:rPr>
        <w:t>,</w:t>
      </w:r>
      <w:ins w:id="4" w:author="Monica Boboc" w:date="2020-02-24T12:47:00Z">
        <w:r w:rsidR="00373FCA" w:rsidRPr="00E576C1">
          <w:rPr>
            <w:rFonts w:ascii="Arial" w:hAnsi="Arial" w:cs="Arial"/>
          </w:rPr>
          <w:t xml:space="preserve"> </w:t>
        </w:r>
      </w:ins>
      <w:r w:rsidR="00373FCA" w:rsidRPr="00E576C1">
        <w:rPr>
          <w:rFonts w:ascii="Arial" w:hAnsi="Arial" w:cs="Arial"/>
          <w:lang w:val="ro-RO"/>
        </w:rPr>
        <w:t>întocmite cumulat pentru toate proiectele finanțate din fonduri nerambursabile în care persoana este angajată</w:t>
      </w:r>
      <w:r w:rsidRPr="00E576C1">
        <w:rPr>
          <w:rFonts w:ascii="Arial" w:hAnsi="Arial" w:cs="Arial"/>
          <w:lang w:val="ro-RO"/>
        </w:rPr>
        <w:t>;</w:t>
      </w:r>
    </w:p>
    <w:p w:rsidR="00C31D42" w:rsidRPr="00E576C1" w:rsidRDefault="00C31D42" w:rsidP="00EE1E2D">
      <w:pPr>
        <w:numPr>
          <w:ilvl w:val="0"/>
          <w:numId w:val="5"/>
        </w:numPr>
        <w:spacing w:line="360" w:lineRule="auto"/>
        <w:jc w:val="both"/>
        <w:rPr>
          <w:rFonts w:ascii="Arial" w:hAnsi="Arial" w:cs="Arial"/>
          <w:lang w:val="ro-RO"/>
        </w:rPr>
      </w:pPr>
      <w:r w:rsidRPr="00E576C1">
        <w:rPr>
          <w:rFonts w:ascii="Arial" w:hAnsi="Arial" w:cs="Arial"/>
          <w:lang w:val="ro-RO"/>
        </w:rPr>
        <w:t>State de plata și centralizatoare ale acestora sau extrase din statele de plata, dupa caz;</w:t>
      </w:r>
    </w:p>
    <w:p w:rsidR="00C31D42" w:rsidRPr="00E576C1" w:rsidRDefault="00C31D42" w:rsidP="00EE1E2D">
      <w:pPr>
        <w:numPr>
          <w:ilvl w:val="0"/>
          <w:numId w:val="5"/>
        </w:numPr>
        <w:spacing w:line="360" w:lineRule="auto"/>
        <w:jc w:val="both"/>
        <w:rPr>
          <w:rFonts w:ascii="Arial" w:hAnsi="Arial" w:cs="Arial"/>
          <w:lang w:val="ro-RO"/>
        </w:rPr>
      </w:pPr>
      <w:r w:rsidRPr="00E576C1">
        <w:rPr>
          <w:rFonts w:ascii="Arial" w:hAnsi="Arial" w:cs="Arial"/>
          <w:lang w:val="ro-RO"/>
        </w:rPr>
        <w:t>Rapoarte de activitate</w:t>
      </w:r>
      <w:r w:rsidR="00E7150D" w:rsidRPr="00E576C1">
        <w:rPr>
          <w:rFonts w:ascii="Arial" w:hAnsi="Arial" w:cs="Arial"/>
          <w:lang w:val="ro-RO"/>
        </w:rPr>
        <w:t>, semnate de managerul de proiect</w:t>
      </w:r>
      <w:r w:rsidRPr="00E576C1">
        <w:rPr>
          <w:rFonts w:ascii="Arial" w:hAnsi="Arial" w:cs="Arial"/>
          <w:lang w:val="ro-RO"/>
        </w:rPr>
        <w:t>;</w:t>
      </w:r>
    </w:p>
    <w:p w:rsidR="00C31D42" w:rsidRPr="00E576C1" w:rsidRDefault="00C31D42" w:rsidP="00EE1E2D">
      <w:pPr>
        <w:numPr>
          <w:ilvl w:val="0"/>
          <w:numId w:val="5"/>
        </w:numPr>
        <w:spacing w:line="360" w:lineRule="auto"/>
        <w:jc w:val="both"/>
        <w:rPr>
          <w:rFonts w:ascii="Arial" w:hAnsi="Arial" w:cs="Arial"/>
          <w:lang w:val="ro-RO"/>
        </w:rPr>
      </w:pPr>
      <w:r w:rsidRPr="00E576C1">
        <w:rPr>
          <w:rFonts w:ascii="Arial" w:hAnsi="Arial" w:cs="Arial"/>
          <w:lang w:val="ro-RO"/>
        </w:rPr>
        <w:lastRenderedPageBreak/>
        <w:t>Documente de plata (ordine de plata, extrase de cont etc.);</w:t>
      </w:r>
    </w:p>
    <w:p w:rsidR="00B345FD" w:rsidRPr="00E576C1" w:rsidRDefault="00C31D42" w:rsidP="000C5043">
      <w:pPr>
        <w:numPr>
          <w:ilvl w:val="0"/>
          <w:numId w:val="5"/>
        </w:numPr>
        <w:spacing w:line="360" w:lineRule="auto"/>
        <w:jc w:val="both"/>
        <w:rPr>
          <w:rFonts w:ascii="Arial" w:hAnsi="Arial" w:cs="Arial"/>
          <w:lang w:val="ro-RO"/>
        </w:rPr>
      </w:pPr>
      <w:r w:rsidRPr="00E576C1">
        <w:rPr>
          <w:rFonts w:ascii="Arial" w:hAnsi="Arial" w:cs="Arial"/>
          <w:lang w:val="ro-RO"/>
        </w:rPr>
        <w:t>Registrul de casa/extras din registrul de casa in cazul in care salariul se ridica de la casierie.</w:t>
      </w:r>
    </w:p>
    <w:p w:rsidR="005D4507" w:rsidRPr="00E576C1" w:rsidRDefault="00C31D42" w:rsidP="000C5043">
      <w:pPr>
        <w:pStyle w:val="Header"/>
        <w:tabs>
          <w:tab w:val="clear" w:pos="4320"/>
          <w:tab w:val="clear" w:pos="8640"/>
          <w:tab w:val="right" w:pos="9072"/>
        </w:tabs>
        <w:spacing w:before="60" w:after="60" w:line="360" w:lineRule="auto"/>
        <w:ind w:left="1276" w:hanging="283"/>
        <w:jc w:val="both"/>
        <w:rPr>
          <w:rFonts w:ascii="Arial" w:hAnsi="Arial" w:cs="Arial"/>
          <w:lang w:val="ro-RO"/>
        </w:rPr>
      </w:pPr>
      <w:r w:rsidRPr="00E576C1">
        <w:rPr>
          <w:rFonts w:ascii="Arial" w:hAnsi="Arial" w:cs="Arial"/>
          <w:b/>
          <w:lang w:val="ro-RO"/>
        </w:rPr>
        <w:t xml:space="preserve">e. </w:t>
      </w:r>
      <w:r w:rsidR="005D4507" w:rsidRPr="00E576C1">
        <w:rPr>
          <w:rFonts w:ascii="Arial" w:hAnsi="Arial" w:cs="Arial"/>
          <w:lang w:val="ro-RO"/>
        </w:rPr>
        <w:t>documentele care atestă plata (ex. ordine de plată, extrase de cont etc.)</w:t>
      </w:r>
      <w:r w:rsidR="00B345FD" w:rsidRPr="00E576C1">
        <w:rPr>
          <w:rFonts w:ascii="Arial" w:hAnsi="Arial" w:cs="Arial"/>
          <w:lang w:val="ro-RO"/>
        </w:rPr>
        <w:t>;</w:t>
      </w:r>
    </w:p>
    <w:p w:rsidR="005D4507" w:rsidRPr="00E576C1" w:rsidRDefault="00C31D42" w:rsidP="00EE1E2D">
      <w:pPr>
        <w:pStyle w:val="Header"/>
        <w:tabs>
          <w:tab w:val="clear" w:pos="4320"/>
          <w:tab w:val="clear" w:pos="8640"/>
          <w:tab w:val="right" w:pos="9072"/>
        </w:tabs>
        <w:spacing w:before="60" w:after="60" w:line="360" w:lineRule="auto"/>
        <w:ind w:left="1276" w:hanging="283"/>
        <w:jc w:val="both"/>
        <w:rPr>
          <w:rFonts w:ascii="Arial" w:hAnsi="Arial" w:cs="Arial"/>
          <w:lang w:val="ro-RO"/>
        </w:rPr>
      </w:pPr>
      <w:r w:rsidRPr="00E576C1">
        <w:rPr>
          <w:rFonts w:ascii="Arial" w:hAnsi="Arial" w:cs="Arial"/>
          <w:b/>
          <w:bCs/>
          <w:lang w:val="ro-RO"/>
        </w:rPr>
        <w:t>f.</w:t>
      </w:r>
      <w:r w:rsidRPr="00E576C1">
        <w:rPr>
          <w:rFonts w:ascii="Arial" w:hAnsi="Arial" w:cs="Arial"/>
          <w:lang w:val="ro-RO"/>
        </w:rPr>
        <w:t xml:space="preserve"> </w:t>
      </w:r>
      <w:r w:rsidR="005D4507" w:rsidRPr="00E576C1">
        <w:rPr>
          <w:rFonts w:ascii="Arial" w:hAnsi="Arial" w:cs="Arial"/>
          <w:lang w:val="ro-RO"/>
        </w:rPr>
        <w:t>declaraţia pe propria răspundere a beneficiarului în care să fie evidenţiate veniturile nete generate de proiect în implementare</w:t>
      </w:r>
      <w:r w:rsidR="005D4507" w:rsidRPr="00E576C1">
        <w:rPr>
          <w:rFonts w:ascii="Arial" w:hAnsi="Arial" w:cs="Arial"/>
          <w:lang w:val="en-GB"/>
        </w:rPr>
        <w:t>,</w:t>
      </w:r>
      <w:r w:rsidR="005D4507" w:rsidRPr="00E576C1">
        <w:rPr>
          <w:rFonts w:ascii="Arial" w:hAnsi="Arial" w:cs="Arial"/>
          <w:lang w:val="ro-RO"/>
        </w:rPr>
        <w:t xml:space="preserve"> la cererea de </w:t>
      </w:r>
      <w:r w:rsidR="004550D9" w:rsidRPr="00E576C1">
        <w:rPr>
          <w:rFonts w:ascii="Arial" w:hAnsi="Arial" w:cs="Arial"/>
          <w:lang w:val="ro-RO"/>
        </w:rPr>
        <w:t xml:space="preserve">rambursare </w:t>
      </w:r>
      <w:r w:rsidR="005D4507" w:rsidRPr="00E576C1">
        <w:rPr>
          <w:rFonts w:ascii="Arial" w:hAnsi="Arial" w:cs="Arial"/>
          <w:lang w:val="ro-RO"/>
        </w:rPr>
        <w:t>finală</w:t>
      </w:r>
      <w:r w:rsidR="00CA06CB" w:rsidRPr="00E576C1">
        <w:rPr>
          <w:rFonts w:ascii="Arial" w:hAnsi="Arial" w:cs="Arial"/>
          <w:lang w:val="ro-RO"/>
        </w:rPr>
        <w:t xml:space="preserve"> (daca este cazul – pentru proiectele generatoare de venit)</w:t>
      </w:r>
      <w:r w:rsidR="00B345FD" w:rsidRPr="00E576C1">
        <w:rPr>
          <w:rFonts w:ascii="Arial" w:hAnsi="Arial" w:cs="Arial"/>
          <w:lang w:val="ro-RO"/>
        </w:rPr>
        <w:t>;</w:t>
      </w:r>
    </w:p>
    <w:p w:rsidR="005D4507" w:rsidRPr="00E576C1" w:rsidRDefault="00C31D42" w:rsidP="00EE1E2D">
      <w:pPr>
        <w:pStyle w:val="Header"/>
        <w:tabs>
          <w:tab w:val="clear" w:pos="4320"/>
          <w:tab w:val="clear" w:pos="8640"/>
          <w:tab w:val="right" w:pos="9072"/>
        </w:tabs>
        <w:spacing w:before="60" w:after="60" w:line="360" w:lineRule="auto"/>
        <w:ind w:left="1276" w:hanging="283"/>
        <w:jc w:val="both"/>
        <w:rPr>
          <w:rFonts w:ascii="Arial" w:hAnsi="Arial" w:cs="Arial"/>
          <w:lang w:val="en-GB"/>
        </w:rPr>
      </w:pPr>
      <w:proofErr w:type="gramStart"/>
      <w:r w:rsidRPr="00E576C1">
        <w:rPr>
          <w:rFonts w:ascii="Arial" w:hAnsi="Arial" w:cs="Arial"/>
          <w:b/>
          <w:bCs/>
          <w:lang w:val="en-GB"/>
        </w:rPr>
        <w:t>g</w:t>
      </w:r>
      <w:proofErr w:type="gramEnd"/>
      <w:r w:rsidRPr="00E576C1">
        <w:rPr>
          <w:rFonts w:ascii="Arial" w:hAnsi="Arial" w:cs="Arial"/>
          <w:b/>
          <w:bCs/>
          <w:lang w:val="en-GB"/>
        </w:rPr>
        <w:t>.</w:t>
      </w:r>
      <w:r w:rsidRPr="00E576C1">
        <w:rPr>
          <w:rFonts w:ascii="Arial" w:hAnsi="Arial" w:cs="Arial"/>
          <w:lang w:val="en-GB"/>
        </w:rPr>
        <w:t xml:space="preserve"> </w:t>
      </w:r>
      <w:proofErr w:type="spellStart"/>
      <w:r w:rsidR="005D4507" w:rsidRPr="00E576C1">
        <w:rPr>
          <w:rFonts w:ascii="Arial" w:hAnsi="Arial" w:cs="Arial"/>
          <w:lang w:val="en-GB"/>
        </w:rPr>
        <w:t>adresa</w:t>
      </w:r>
      <w:proofErr w:type="spellEnd"/>
      <w:r w:rsidR="005D4507" w:rsidRPr="00E576C1">
        <w:rPr>
          <w:rFonts w:ascii="Arial" w:hAnsi="Arial" w:cs="Arial"/>
          <w:lang w:val="en-GB"/>
        </w:rPr>
        <w:t xml:space="preserve"> din care </w:t>
      </w:r>
      <w:proofErr w:type="spellStart"/>
      <w:r w:rsidR="005D4507" w:rsidRPr="00E576C1">
        <w:rPr>
          <w:rFonts w:ascii="Arial" w:hAnsi="Arial" w:cs="Arial"/>
          <w:lang w:val="en-GB"/>
        </w:rPr>
        <w:t>sa</w:t>
      </w:r>
      <w:proofErr w:type="spellEnd"/>
      <w:r w:rsidR="005D4507" w:rsidRPr="00E576C1">
        <w:rPr>
          <w:rFonts w:ascii="Arial" w:hAnsi="Arial" w:cs="Arial"/>
          <w:lang w:val="en-GB"/>
        </w:rPr>
        <w:t xml:space="preserve"> </w:t>
      </w:r>
      <w:proofErr w:type="spellStart"/>
      <w:r w:rsidR="005D4507" w:rsidRPr="00E576C1">
        <w:rPr>
          <w:rFonts w:ascii="Arial" w:hAnsi="Arial" w:cs="Arial"/>
          <w:lang w:val="en-GB"/>
        </w:rPr>
        <w:t>rezulte</w:t>
      </w:r>
      <w:proofErr w:type="spellEnd"/>
      <w:r w:rsidR="005D4507" w:rsidRPr="00E576C1">
        <w:rPr>
          <w:rFonts w:ascii="Arial" w:hAnsi="Arial" w:cs="Arial"/>
          <w:lang w:val="en-GB"/>
        </w:rPr>
        <w:t xml:space="preserve">  </w:t>
      </w:r>
      <w:proofErr w:type="spellStart"/>
      <w:r w:rsidR="005D4507" w:rsidRPr="00E576C1">
        <w:rPr>
          <w:rFonts w:ascii="Arial" w:hAnsi="Arial" w:cs="Arial"/>
          <w:lang w:val="en-GB"/>
        </w:rPr>
        <w:t>dobanda</w:t>
      </w:r>
      <w:proofErr w:type="spellEnd"/>
      <w:r w:rsidR="005D4507" w:rsidRPr="00E576C1">
        <w:rPr>
          <w:rFonts w:ascii="Arial" w:hAnsi="Arial" w:cs="Arial"/>
          <w:lang w:val="en-GB"/>
        </w:rPr>
        <w:t xml:space="preserve"> </w:t>
      </w:r>
      <w:proofErr w:type="spellStart"/>
      <w:r w:rsidR="005D4507" w:rsidRPr="00E576C1">
        <w:rPr>
          <w:rFonts w:ascii="Arial" w:hAnsi="Arial" w:cs="Arial"/>
          <w:lang w:val="en-GB"/>
        </w:rPr>
        <w:t>neta</w:t>
      </w:r>
      <w:proofErr w:type="spellEnd"/>
      <w:r w:rsidR="005D4507" w:rsidRPr="00E576C1">
        <w:rPr>
          <w:rFonts w:ascii="Arial" w:hAnsi="Arial" w:cs="Arial"/>
          <w:lang w:val="en-GB"/>
        </w:rPr>
        <w:t xml:space="preserve"> la </w:t>
      </w:r>
      <w:proofErr w:type="spellStart"/>
      <w:r w:rsidR="005D4507" w:rsidRPr="00E576C1">
        <w:rPr>
          <w:rFonts w:ascii="Arial" w:hAnsi="Arial" w:cs="Arial"/>
          <w:lang w:val="en-GB"/>
        </w:rPr>
        <w:t>contul</w:t>
      </w:r>
      <w:proofErr w:type="spellEnd"/>
      <w:r w:rsidR="005D4507" w:rsidRPr="00E576C1">
        <w:rPr>
          <w:rFonts w:ascii="Arial" w:hAnsi="Arial" w:cs="Arial"/>
          <w:lang w:val="en-GB"/>
        </w:rPr>
        <w:t xml:space="preserve"> de </w:t>
      </w:r>
      <w:proofErr w:type="spellStart"/>
      <w:r w:rsidR="005D4507" w:rsidRPr="00E576C1">
        <w:rPr>
          <w:rFonts w:ascii="Arial" w:hAnsi="Arial" w:cs="Arial"/>
          <w:lang w:val="en-GB"/>
        </w:rPr>
        <w:t>prefinantare</w:t>
      </w:r>
      <w:proofErr w:type="spellEnd"/>
      <w:r w:rsidR="005D4507" w:rsidRPr="00E576C1">
        <w:rPr>
          <w:rFonts w:ascii="Arial" w:hAnsi="Arial" w:cs="Arial"/>
          <w:lang w:val="en-GB"/>
        </w:rPr>
        <w:t xml:space="preserve"> la </w:t>
      </w:r>
      <w:proofErr w:type="spellStart"/>
      <w:r w:rsidR="005D4507" w:rsidRPr="00E576C1">
        <w:rPr>
          <w:rFonts w:ascii="Arial" w:hAnsi="Arial" w:cs="Arial"/>
          <w:lang w:val="en-GB"/>
        </w:rPr>
        <w:t>cerere</w:t>
      </w:r>
      <w:proofErr w:type="spellEnd"/>
      <w:r w:rsidR="005D4507" w:rsidRPr="00E576C1">
        <w:rPr>
          <w:rFonts w:ascii="Arial" w:hAnsi="Arial" w:cs="Arial"/>
          <w:lang w:val="en-GB"/>
        </w:rPr>
        <w:t xml:space="preserve"> </w:t>
      </w:r>
      <w:proofErr w:type="spellStart"/>
      <w:r w:rsidR="005D4507" w:rsidRPr="00E576C1">
        <w:rPr>
          <w:rFonts w:ascii="Arial" w:hAnsi="Arial" w:cs="Arial"/>
          <w:lang w:val="en-GB"/>
        </w:rPr>
        <w:t>rambursare</w:t>
      </w:r>
      <w:proofErr w:type="spellEnd"/>
      <w:r w:rsidR="005D4507" w:rsidRPr="00E576C1">
        <w:rPr>
          <w:rFonts w:ascii="Arial" w:hAnsi="Arial" w:cs="Arial"/>
          <w:lang w:val="en-GB"/>
        </w:rPr>
        <w:t xml:space="preserve"> </w:t>
      </w:r>
      <w:proofErr w:type="spellStart"/>
      <w:r w:rsidR="005D4507" w:rsidRPr="00E576C1">
        <w:rPr>
          <w:rFonts w:ascii="Arial" w:hAnsi="Arial" w:cs="Arial"/>
          <w:lang w:val="en-GB"/>
        </w:rPr>
        <w:t>finala</w:t>
      </w:r>
      <w:proofErr w:type="spellEnd"/>
      <w:r w:rsidR="00B345FD" w:rsidRPr="00E576C1">
        <w:rPr>
          <w:rFonts w:ascii="Arial" w:hAnsi="Arial" w:cs="Arial"/>
          <w:lang w:val="en-GB"/>
        </w:rPr>
        <w:t>.</w:t>
      </w:r>
    </w:p>
    <w:p w:rsidR="00C31D42" w:rsidRPr="00E576C1" w:rsidRDefault="00C31D42" w:rsidP="00EE1E2D">
      <w:pPr>
        <w:pStyle w:val="Header"/>
        <w:tabs>
          <w:tab w:val="clear" w:pos="4320"/>
          <w:tab w:val="clear" w:pos="8640"/>
          <w:tab w:val="right" w:pos="9072"/>
        </w:tabs>
        <w:spacing w:before="60" w:after="60" w:line="360" w:lineRule="auto"/>
        <w:ind w:left="1276" w:hanging="283"/>
        <w:jc w:val="both"/>
        <w:rPr>
          <w:rFonts w:ascii="Arial" w:hAnsi="Arial" w:cs="Arial"/>
          <w:lang w:val="ro-RO"/>
        </w:rPr>
      </w:pPr>
    </w:p>
    <w:p w:rsidR="005D4507" w:rsidRPr="00E576C1" w:rsidRDefault="005D4507" w:rsidP="00B345FD">
      <w:pPr>
        <w:pStyle w:val="Header"/>
        <w:tabs>
          <w:tab w:val="clear" w:pos="4320"/>
          <w:tab w:val="clear" w:pos="8640"/>
        </w:tabs>
        <w:spacing w:before="60" w:after="60" w:line="360" w:lineRule="auto"/>
        <w:ind w:firstLine="709"/>
        <w:jc w:val="both"/>
        <w:rPr>
          <w:rFonts w:ascii="Arial" w:hAnsi="Arial" w:cs="Arial"/>
          <w:lang w:val="en-GB"/>
        </w:rPr>
      </w:pPr>
      <w:proofErr w:type="spellStart"/>
      <w:r w:rsidRPr="00E576C1">
        <w:rPr>
          <w:rFonts w:ascii="Arial" w:hAnsi="Arial" w:cs="Arial"/>
          <w:lang w:val="en-GB"/>
        </w:rPr>
        <w:t>Documentele</w:t>
      </w:r>
      <w:proofErr w:type="spellEnd"/>
      <w:r w:rsidRPr="00E576C1">
        <w:rPr>
          <w:rFonts w:ascii="Arial" w:hAnsi="Arial" w:cs="Arial"/>
          <w:lang w:val="en-GB"/>
        </w:rPr>
        <w:t xml:space="preserve"> </w:t>
      </w:r>
      <w:proofErr w:type="spellStart"/>
      <w:r w:rsidRPr="00E576C1">
        <w:rPr>
          <w:rFonts w:ascii="Arial" w:hAnsi="Arial" w:cs="Arial"/>
          <w:lang w:val="en-GB"/>
        </w:rPr>
        <w:t>originale</w:t>
      </w:r>
      <w:proofErr w:type="spellEnd"/>
      <w:r w:rsidRPr="00E576C1">
        <w:rPr>
          <w:rFonts w:ascii="Arial" w:hAnsi="Arial" w:cs="Arial"/>
          <w:lang w:val="en-GB"/>
        </w:rPr>
        <w:t xml:space="preserve"> pe </w:t>
      </w:r>
      <w:proofErr w:type="spellStart"/>
      <w:r w:rsidRPr="00E576C1">
        <w:rPr>
          <w:rFonts w:ascii="Arial" w:hAnsi="Arial" w:cs="Arial"/>
          <w:lang w:val="en-GB"/>
        </w:rPr>
        <w:t>baza</w:t>
      </w:r>
      <w:proofErr w:type="spellEnd"/>
      <w:r w:rsidRPr="00E576C1">
        <w:rPr>
          <w:rFonts w:ascii="Arial" w:hAnsi="Arial" w:cs="Arial"/>
          <w:lang w:val="en-GB"/>
        </w:rPr>
        <w:t xml:space="preserve"> </w:t>
      </w:r>
      <w:proofErr w:type="spellStart"/>
      <w:r w:rsidRPr="00E576C1">
        <w:rPr>
          <w:rFonts w:ascii="Arial" w:hAnsi="Arial" w:cs="Arial"/>
          <w:lang w:val="en-GB"/>
        </w:rPr>
        <w:t>cărora</w:t>
      </w:r>
      <w:proofErr w:type="spellEnd"/>
      <w:r w:rsidRPr="00E576C1">
        <w:rPr>
          <w:rFonts w:ascii="Arial" w:hAnsi="Arial" w:cs="Arial"/>
          <w:lang w:val="en-GB"/>
        </w:rPr>
        <w:t xml:space="preserve"> se </w:t>
      </w:r>
      <w:proofErr w:type="spellStart"/>
      <w:r w:rsidRPr="00E576C1">
        <w:rPr>
          <w:rFonts w:ascii="Arial" w:hAnsi="Arial" w:cs="Arial"/>
          <w:lang w:val="en-GB"/>
        </w:rPr>
        <w:t>înregistrează</w:t>
      </w:r>
      <w:proofErr w:type="spellEnd"/>
      <w:r w:rsidRPr="00E576C1">
        <w:rPr>
          <w:rFonts w:ascii="Arial" w:hAnsi="Arial" w:cs="Arial"/>
          <w:lang w:val="en-GB"/>
        </w:rPr>
        <w:t xml:space="preserve"> </w:t>
      </w:r>
      <w:proofErr w:type="spellStart"/>
      <w:r w:rsidRPr="00E576C1">
        <w:rPr>
          <w:rFonts w:ascii="Arial" w:hAnsi="Arial" w:cs="Arial"/>
          <w:lang w:val="en-GB"/>
        </w:rPr>
        <w:t>în</w:t>
      </w:r>
      <w:proofErr w:type="spellEnd"/>
      <w:r w:rsidRPr="00E576C1">
        <w:rPr>
          <w:rFonts w:ascii="Arial" w:hAnsi="Arial" w:cs="Arial"/>
          <w:lang w:val="en-GB"/>
        </w:rPr>
        <w:t xml:space="preserve"> </w:t>
      </w:r>
      <w:proofErr w:type="spellStart"/>
      <w:r w:rsidRPr="00E576C1">
        <w:rPr>
          <w:rFonts w:ascii="Arial" w:hAnsi="Arial" w:cs="Arial"/>
          <w:lang w:val="en-GB"/>
        </w:rPr>
        <w:t>contabilitatea</w:t>
      </w:r>
      <w:proofErr w:type="spellEnd"/>
      <w:r w:rsidRPr="00E576C1">
        <w:rPr>
          <w:rFonts w:ascii="Arial" w:hAnsi="Arial" w:cs="Arial"/>
          <w:lang w:val="en-GB"/>
        </w:rPr>
        <w:t xml:space="preserve"> </w:t>
      </w:r>
      <w:proofErr w:type="spellStart"/>
      <w:r w:rsidRPr="00E576C1">
        <w:rPr>
          <w:rFonts w:ascii="Arial" w:hAnsi="Arial" w:cs="Arial"/>
          <w:lang w:val="en-GB"/>
        </w:rPr>
        <w:t>beneficiarului</w:t>
      </w:r>
      <w:proofErr w:type="spellEnd"/>
      <w:r w:rsidRPr="00E576C1">
        <w:rPr>
          <w:rFonts w:ascii="Arial" w:hAnsi="Arial" w:cs="Arial"/>
          <w:lang w:val="en-GB"/>
        </w:rPr>
        <w:t xml:space="preserve"> </w:t>
      </w:r>
      <w:proofErr w:type="spellStart"/>
      <w:r w:rsidRPr="00E576C1">
        <w:rPr>
          <w:rFonts w:ascii="Arial" w:hAnsi="Arial" w:cs="Arial"/>
          <w:lang w:val="en-GB"/>
        </w:rPr>
        <w:t>cheltuielile</w:t>
      </w:r>
      <w:proofErr w:type="spellEnd"/>
      <w:r w:rsidRPr="00E576C1">
        <w:rPr>
          <w:rFonts w:ascii="Arial" w:hAnsi="Arial" w:cs="Arial"/>
          <w:lang w:val="en-GB"/>
        </w:rPr>
        <w:t xml:space="preserve"> </w:t>
      </w:r>
      <w:proofErr w:type="spellStart"/>
      <w:r w:rsidRPr="00E576C1">
        <w:rPr>
          <w:rFonts w:ascii="Arial" w:hAnsi="Arial" w:cs="Arial"/>
          <w:lang w:val="en-GB"/>
        </w:rPr>
        <w:t>efectuate</w:t>
      </w:r>
      <w:proofErr w:type="spellEnd"/>
      <w:r w:rsidRPr="00E576C1">
        <w:rPr>
          <w:rFonts w:ascii="Arial" w:hAnsi="Arial" w:cs="Arial"/>
          <w:lang w:val="en-GB"/>
        </w:rPr>
        <w:t xml:space="preserve"> </w:t>
      </w:r>
      <w:proofErr w:type="spellStart"/>
      <w:r w:rsidRPr="00E576C1">
        <w:rPr>
          <w:rFonts w:ascii="Arial" w:hAnsi="Arial" w:cs="Arial"/>
          <w:lang w:val="en-GB"/>
        </w:rPr>
        <w:t>în</w:t>
      </w:r>
      <w:proofErr w:type="spellEnd"/>
      <w:r w:rsidRPr="00E576C1">
        <w:rPr>
          <w:rFonts w:ascii="Arial" w:hAnsi="Arial" w:cs="Arial"/>
          <w:lang w:val="en-GB"/>
        </w:rPr>
        <w:t xml:space="preserve"> </w:t>
      </w:r>
      <w:proofErr w:type="spellStart"/>
      <w:r w:rsidRPr="00E576C1">
        <w:rPr>
          <w:rFonts w:ascii="Arial" w:hAnsi="Arial" w:cs="Arial"/>
          <w:lang w:val="en-GB"/>
        </w:rPr>
        <w:t>cadrul</w:t>
      </w:r>
      <w:proofErr w:type="spellEnd"/>
      <w:r w:rsidRPr="00E576C1">
        <w:rPr>
          <w:rFonts w:ascii="Arial" w:hAnsi="Arial" w:cs="Arial"/>
          <w:lang w:val="en-GB"/>
        </w:rPr>
        <w:t xml:space="preserve"> </w:t>
      </w:r>
      <w:proofErr w:type="spellStart"/>
      <w:r w:rsidRPr="00E576C1">
        <w:rPr>
          <w:rFonts w:ascii="Arial" w:hAnsi="Arial" w:cs="Arial"/>
          <w:lang w:val="en-GB"/>
        </w:rPr>
        <w:t>proiectului</w:t>
      </w:r>
      <w:proofErr w:type="spellEnd"/>
      <w:r w:rsidRPr="00E576C1">
        <w:rPr>
          <w:rFonts w:ascii="Arial" w:hAnsi="Arial" w:cs="Arial"/>
          <w:lang w:val="en-GB"/>
        </w:rPr>
        <w:t xml:space="preserve"> </w:t>
      </w:r>
      <w:proofErr w:type="spellStart"/>
      <w:r w:rsidRPr="00E576C1">
        <w:rPr>
          <w:rFonts w:ascii="Arial" w:hAnsi="Arial" w:cs="Arial"/>
          <w:lang w:val="en-GB"/>
        </w:rPr>
        <w:t>vor</w:t>
      </w:r>
      <w:proofErr w:type="spellEnd"/>
      <w:r w:rsidRPr="00E576C1">
        <w:rPr>
          <w:rFonts w:ascii="Arial" w:hAnsi="Arial" w:cs="Arial"/>
          <w:lang w:val="en-GB"/>
        </w:rPr>
        <w:t xml:space="preserve"> </w:t>
      </w:r>
      <w:proofErr w:type="spellStart"/>
      <w:r w:rsidRPr="00E576C1">
        <w:rPr>
          <w:rFonts w:ascii="Arial" w:hAnsi="Arial" w:cs="Arial"/>
          <w:lang w:val="en-GB"/>
        </w:rPr>
        <w:t>avea</w:t>
      </w:r>
      <w:proofErr w:type="spellEnd"/>
      <w:r w:rsidRPr="00E576C1">
        <w:rPr>
          <w:rFonts w:ascii="Arial" w:hAnsi="Arial" w:cs="Arial"/>
          <w:lang w:val="en-GB"/>
        </w:rPr>
        <w:t xml:space="preserve"> </w:t>
      </w:r>
      <w:proofErr w:type="spellStart"/>
      <w:r w:rsidRPr="00E576C1">
        <w:rPr>
          <w:rFonts w:ascii="Arial" w:hAnsi="Arial" w:cs="Arial"/>
          <w:lang w:val="en-GB"/>
        </w:rPr>
        <w:t>menţionat</w:t>
      </w:r>
      <w:proofErr w:type="spellEnd"/>
      <w:r w:rsidRPr="00E576C1">
        <w:rPr>
          <w:rFonts w:ascii="Arial" w:hAnsi="Arial" w:cs="Arial"/>
          <w:lang w:val="en-GB"/>
        </w:rPr>
        <w:t xml:space="preserve"> </w:t>
      </w:r>
      <w:proofErr w:type="spellStart"/>
      <w:r w:rsidRPr="00E576C1">
        <w:rPr>
          <w:rFonts w:ascii="Arial" w:hAnsi="Arial" w:cs="Arial"/>
          <w:lang w:val="en-GB"/>
        </w:rPr>
        <w:t>codul</w:t>
      </w:r>
      <w:proofErr w:type="spellEnd"/>
      <w:r w:rsidRPr="00E576C1">
        <w:rPr>
          <w:rFonts w:ascii="Arial" w:hAnsi="Arial" w:cs="Arial"/>
          <w:lang w:val="en-GB"/>
        </w:rPr>
        <w:t xml:space="preserve"> </w:t>
      </w:r>
      <w:proofErr w:type="spellStart"/>
      <w:r w:rsidRPr="00E576C1">
        <w:rPr>
          <w:rFonts w:ascii="Arial" w:hAnsi="Arial" w:cs="Arial"/>
          <w:lang w:val="en-GB"/>
        </w:rPr>
        <w:t>proiectului</w:t>
      </w:r>
      <w:proofErr w:type="spellEnd"/>
      <w:r w:rsidRPr="00E576C1">
        <w:rPr>
          <w:rFonts w:ascii="Arial" w:hAnsi="Arial" w:cs="Arial"/>
          <w:lang w:val="en-GB"/>
        </w:rPr>
        <w:t xml:space="preserve"> </w:t>
      </w:r>
      <w:proofErr w:type="spellStart"/>
      <w:r w:rsidRPr="00E576C1">
        <w:rPr>
          <w:rFonts w:ascii="Arial" w:hAnsi="Arial" w:cs="Arial"/>
          <w:lang w:val="en-GB"/>
        </w:rPr>
        <w:t>şi</w:t>
      </w:r>
      <w:proofErr w:type="spellEnd"/>
      <w:r w:rsidRPr="00E576C1">
        <w:rPr>
          <w:rFonts w:ascii="Arial" w:hAnsi="Arial" w:cs="Arial"/>
          <w:lang w:val="en-GB"/>
        </w:rPr>
        <w:t xml:space="preserve"> </w:t>
      </w:r>
      <w:proofErr w:type="spellStart"/>
      <w:r w:rsidRPr="00E576C1">
        <w:rPr>
          <w:rFonts w:ascii="Arial" w:hAnsi="Arial" w:cs="Arial"/>
          <w:lang w:val="en-GB"/>
        </w:rPr>
        <w:t>menţiunea</w:t>
      </w:r>
      <w:proofErr w:type="spellEnd"/>
      <w:r w:rsidRPr="00E576C1">
        <w:rPr>
          <w:rFonts w:ascii="Arial" w:hAnsi="Arial" w:cs="Arial"/>
          <w:lang w:val="en-GB"/>
        </w:rPr>
        <w:t xml:space="preserve"> «</w:t>
      </w:r>
      <w:proofErr w:type="spellStart"/>
      <w:r w:rsidRPr="00E576C1">
        <w:rPr>
          <w:rFonts w:ascii="Arial" w:hAnsi="Arial" w:cs="Arial"/>
          <w:lang w:val="en-GB"/>
        </w:rPr>
        <w:t>Proiect</w:t>
      </w:r>
      <w:proofErr w:type="spellEnd"/>
      <w:r w:rsidRPr="00E576C1">
        <w:rPr>
          <w:rFonts w:ascii="Arial" w:hAnsi="Arial" w:cs="Arial"/>
          <w:lang w:val="en-GB"/>
        </w:rPr>
        <w:t xml:space="preserve"> </w:t>
      </w:r>
      <w:proofErr w:type="spellStart"/>
      <w:r w:rsidRPr="00E576C1">
        <w:rPr>
          <w:rFonts w:ascii="Arial" w:hAnsi="Arial" w:cs="Arial"/>
          <w:lang w:val="en-GB"/>
        </w:rPr>
        <w:t>finanţat</w:t>
      </w:r>
      <w:proofErr w:type="spellEnd"/>
      <w:r w:rsidRPr="00E576C1">
        <w:rPr>
          <w:rFonts w:ascii="Arial" w:hAnsi="Arial" w:cs="Arial"/>
          <w:lang w:val="en-GB"/>
        </w:rPr>
        <w:t xml:space="preserve"> din POR 2014-2020». În </w:t>
      </w:r>
      <w:proofErr w:type="spellStart"/>
      <w:r w:rsidRPr="00E576C1">
        <w:rPr>
          <w:rFonts w:ascii="Arial" w:hAnsi="Arial" w:cs="Arial"/>
          <w:lang w:val="en-GB"/>
        </w:rPr>
        <w:t>cazul</w:t>
      </w:r>
      <w:proofErr w:type="spellEnd"/>
      <w:r w:rsidRPr="00E576C1">
        <w:rPr>
          <w:rFonts w:ascii="Arial" w:hAnsi="Arial" w:cs="Arial"/>
          <w:lang w:val="en-GB"/>
        </w:rPr>
        <w:t xml:space="preserve"> </w:t>
      </w:r>
      <w:proofErr w:type="spellStart"/>
      <w:r w:rsidRPr="00E576C1">
        <w:rPr>
          <w:rFonts w:ascii="Arial" w:hAnsi="Arial" w:cs="Arial"/>
          <w:lang w:val="en-GB"/>
        </w:rPr>
        <w:t>facturilor</w:t>
      </w:r>
      <w:proofErr w:type="spellEnd"/>
      <w:r w:rsidRPr="00E576C1">
        <w:rPr>
          <w:rFonts w:ascii="Arial" w:hAnsi="Arial" w:cs="Arial"/>
          <w:lang w:val="en-GB"/>
        </w:rPr>
        <w:t xml:space="preserve"> </w:t>
      </w:r>
      <w:proofErr w:type="spellStart"/>
      <w:r w:rsidRPr="00E576C1">
        <w:rPr>
          <w:rFonts w:ascii="Arial" w:hAnsi="Arial" w:cs="Arial"/>
          <w:lang w:val="en-GB"/>
        </w:rPr>
        <w:t>decontate</w:t>
      </w:r>
      <w:proofErr w:type="spellEnd"/>
      <w:r w:rsidRPr="00E576C1">
        <w:rPr>
          <w:rFonts w:ascii="Arial" w:hAnsi="Arial" w:cs="Arial"/>
          <w:lang w:val="en-GB"/>
        </w:rPr>
        <w:t xml:space="preserve"> </w:t>
      </w:r>
      <w:proofErr w:type="spellStart"/>
      <w:r w:rsidRPr="00E576C1">
        <w:rPr>
          <w:rFonts w:ascii="Arial" w:hAnsi="Arial" w:cs="Arial"/>
          <w:lang w:val="en-GB"/>
        </w:rPr>
        <w:t>parțial</w:t>
      </w:r>
      <w:proofErr w:type="spellEnd"/>
      <w:r w:rsidRPr="00E576C1">
        <w:rPr>
          <w:rFonts w:ascii="Arial" w:hAnsi="Arial" w:cs="Arial"/>
          <w:lang w:val="en-GB"/>
        </w:rPr>
        <w:t xml:space="preserve"> se </w:t>
      </w:r>
      <w:proofErr w:type="spellStart"/>
      <w:proofErr w:type="gramStart"/>
      <w:r w:rsidRPr="00E576C1">
        <w:rPr>
          <w:rFonts w:ascii="Arial" w:hAnsi="Arial" w:cs="Arial"/>
          <w:lang w:val="en-GB"/>
        </w:rPr>
        <w:t>va</w:t>
      </w:r>
      <w:proofErr w:type="spellEnd"/>
      <w:proofErr w:type="gramEnd"/>
      <w:r w:rsidRPr="00E576C1">
        <w:rPr>
          <w:rFonts w:ascii="Arial" w:hAnsi="Arial" w:cs="Arial"/>
          <w:lang w:val="en-GB"/>
        </w:rPr>
        <w:t xml:space="preserve"> </w:t>
      </w:r>
      <w:proofErr w:type="spellStart"/>
      <w:r w:rsidRPr="00E576C1">
        <w:rPr>
          <w:rFonts w:ascii="Arial" w:hAnsi="Arial" w:cs="Arial"/>
          <w:lang w:val="en-GB"/>
        </w:rPr>
        <w:t>menționa</w:t>
      </w:r>
      <w:proofErr w:type="spellEnd"/>
      <w:r w:rsidRPr="00E576C1">
        <w:rPr>
          <w:rFonts w:ascii="Arial" w:hAnsi="Arial" w:cs="Arial"/>
          <w:lang w:val="en-GB"/>
        </w:rPr>
        <w:t xml:space="preserve"> pe </w:t>
      </w:r>
      <w:proofErr w:type="spellStart"/>
      <w:r w:rsidRPr="00E576C1">
        <w:rPr>
          <w:rFonts w:ascii="Arial" w:hAnsi="Arial" w:cs="Arial"/>
          <w:lang w:val="en-GB"/>
        </w:rPr>
        <w:t>factura</w:t>
      </w:r>
      <w:proofErr w:type="spellEnd"/>
      <w:r w:rsidRPr="00E576C1">
        <w:rPr>
          <w:rFonts w:ascii="Arial" w:hAnsi="Arial" w:cs="Arial"/>
          <w:lang w:val="en-GB"/>
        </w:rPr>
        <w:t xml:space="preserve"> </w:t>
      </w:r>
      <w:proofErr w:type="spellStart"/>
      <w:r w:rsidRPr="00E576C1">
        <w:rPr>
          <w:rFonts w:ascii="Arial" w:hAnsi="Arial" w:cs="Arial"/>
          <w:lang w:val="en-GB"/>
        </w:rPr>
        <w:t>suma</w:t>
      </w:r>
      <w:proofErr w:type="spellEnd"/>
      <w:r w:rsidRPr="00E576C1">
        <w:rPr>
          <w:rFonts w:ascii="Arial" w:hAnsi="Arial" w:cs="Arial"/>
          <w:lang w:val="en-GB"/>
        </w:rPr>
        <w:t xml:space="preserve"> </w:t>
      </w:r>
      <w:proofErr w:type="spellStart"/>
      <w:r w:rsidRPr="00E576C1">
        <w:rPr>
          <w:rFonts w:ascii="Arial" w:hAnsi="Arial" w:cs="Arial"/>
          <w:lang w:val="en-GB"/>
        </w:rPr>
        <w:t>solicitată</w:t>
      </w:r>
      <w:proofErr w:type="spellEnd"/>
      <w:r w:rsidRPr="00E576C1">
        <w:rPr>
          <w:rFonts w:ascii="Arial" w:hAnsi="Arial" w:cs="Arial"/>
          <w:lang w:val="en-GB"/>
        </w:rPr>
        <w:t xml:space="preserve"> la </w:t>
      </w:r>
      <w:proofErr w:type="spellStart"/>
      <w:r w:rsidRPr="00E576C1">
        <w:rPr>
          <w:rFonts w:ascii="Arial" w:hAnsi="Arial" w:cs="Arial"/>
          <w:lang w:val="en-GB"/>
        </w:rPr>
        <w:t>decontare</w:t>
      </w:r>
      <w:proofErr w:type="spellEnd"/>
      <w:r w:rsidR="008E2AA0" w:rsidRPr="00E576C1">
        <w:rPr>
          <w:rFonts w:ascii="Arial" w:hAnsi="Arial" w:cs="Arial"/>
          <w:lang w:val="en-GB"/>
        </w:rPr>
        <w:t xml:space="preserve">. In </w:t>
      </w:r>
      <w:proofErr w:type="spellStart"/>
      <w:r w:rsidR="008E2AA0" w:rsidRPr="00E576C1">
        <w:rPr>
          <w:rFonts w:ascii="Arial" w:hAnsi="Arial" w:cs="Arial"/>
          <w:lang w:val="en-GB"/>
        </w:rPr>
        <w:t>situatia</w:t>
      </w:r>
      <w:proofErr w:type="spellEnd"/>
      <w:r w:rsidR="008E2AA0" w:rsidRPr="00E576C1">
        <w:rPr>
          <w:rFonts w:ascii="Arial" w:hAnsi="Arial" w:cs="Arial"/>
          <w:lang w:val="en-GB"/>
        </w:rPr>
        <w:t xml:space="preserve"> </w:t>
      </w:r>
      <w:proofErr w:type="spellStart"/>
      <w:r w:rsidR="008E2AA0" w:rsidRPr="00E576C1">
        <w:rPr>
          <w:rFonts w:ascii="Arial" w:hAnsi="Arial" w:cs="Arial"/>
          <w:lang w:val="en-GB"/>
        </w:rPr>
        <w:t>facturilor</w:t>
      </w:r>
      <w:proofErr w:type="spellEnd"/>
      <w:r w:rsidR="008E2AA0" w:rsidRPr="00E576C1">
        <w:rPr>
          <w:rFonts w:ascii="Arial" w:hAnsi="Arial" w:cs="Arial"/>
          <w:lang w:val="en-GB"/>
        </w:rPr>
        <w:t xml:space="preserve"> care </w:t>
      </w:r>
      <w:proofErr w:type="spellStart"/>
      <w:r w:rsidR="008E2AA0" w:rsidRPr="00E576C1">
        <w:rPr>
          <w:rFonts w:ascii="Arial" w:hAnsi="Arial" w:cs="Arial"/>
          <w:lang w:val="en-GB"/>
        </w:rPr>
        <w:t>contin</w:t>
      </w:r>
      <w:proofErr w:type="spellEnd"/>
      <w:r w:rsidR="008E2AA0" w:rsidRPr="00E576C1">
        <w:rPr>
          <w:rFonts w:ascii="Arial" w:hAnsi="Arial" w:cs="Arial"/>
          <w:lang w:val="en-GB"/>
        </w:rPr>
        <w:t xml:space="preserve"> </w:t>
      </w:r>
      <w:proofErr w:type="spellStart"/>
      <w:r w:rsidR="008E2AA0" w:rsidRPr="00E576C1">
        <w:rPr>
          <w:rFonts w:ascii="Arial" w:hAnsi="Arial" w:cs="Arial"/>
          <w:lang w:val="en-GB"/>
        </w:rPr>
        <w:t>sume</w:t>
      </w:r>
      <w:proofErr w:type="spellEnd"/>
      <w:r w:rsidR="008E2AA0" w:rsidRPr="00E576C1">
        <w:rPr>
          <w:rFonts w:ascii="Arial" w:hAnsi="Arial" w:cs="Arial"/>
          <w:lang w:val="en-GB"/>
        </w:rPr>
        <w:t xml:space="preserve"> </w:t>
      </w:r>
      <w:proofErr w:type="spellStart"/>
      <w:r w:rsidR="008E2AA0" w:rsidRPr="00E576C1">
        <w:rPr>
          <w:rFonts w:ascii="Arial" w:hAnsi="Arial" w:cs="Arial"/>
          <w:lang w:val="en-GB"/>
        </w:rPr>
        <w:t>aferente</w:t>
      </w:r>
      <w:proofErr w:type="spellEnd"/>
      <w:r w:rsidR="008E2AA0" w:rsidRPr="00E576C1">
        <w:rPr>
          <w:rFonts w:ascii="Arial" w:hAnsi="Arial" w:cs="Arial"/>
          <w:lang w:val="en-GB"/>
        </w:rPr>
        <w:t xml:space="preserve"> </w:t>
      </w:r>
      <w:proofErr w:type="spellStart"/>
      <w:r w:rsidR="008E2AA0" w:rsidRPr="00E576C1">
        <w:rPr>
          <w:rFonts w:ascii="Arial" w:hAnsi="Arial" w:cs="Arial"/>
          <w:lang w:val="en-GB"/>
        </w:rPr>
        <w:t>mai</w:t>
      </w:r>
      <w:proofErr w:type="spellEnd"/>
      <w:r w:rsidR="008E2AA0" w:rsidRPr="00E576C1">
        <w:rPr>
          <w:rFonts w:ascii="Arial" w:hAnsi="Arial" w:cs="Arial"/>
          <w:lang w:val="en-GB"/>
        </w:rPr>
        <w:t xml:space="preserve"> </w:t>
      </w:r>
      <w:proofErr w:type="spellStart"/>
      <w:r w:rsidR="008E2AA0" w:rsidRPr="00E576C1">
        <w:rPr>
          <w:rFonts w:ascii="Arial" w:hAnsi="Arial" w:cs="Arial"/>
          <w:lang w:val="en-GB"/>
        </w:rPr>
        <w:t>multor</w:t>
      </w:r>
      <w:proofErr w:type="spellEnd"/>
      <w:r w:rsidR="008E2AA0" w:rsidRPr="00E576C1">
        <w:rPr>
          <w:rFonts w:ascii="Arial" w:hAnsi="Arial" w:cs="Arial"/>
          <w:lang w:val="en-GB"/>
        </w:rPr>
        <w:t xml:space="preserve"> </w:t>
      </w:r>
      <w:proofErr w:type="spellStart"/>
      <w:r w:rsidR="008E2AA0" w:rsidRPr="00E576C1">
        <w:rPr>
          <w:rFonts w:ascii="Arial" w:hAnsi="Arial" w:cs="Arial"/>
          <w:lang w:val="en-GB"/>
        </w:rPr>
        <w:t>proiecte</w:t>
      </w:r>
      <w:proofErr w:type="spellEnd"/>
      <w:r w:rsidR="008E2AA0" w:rsidRPr="00E576C1">
        <w:rPr>
          <w:rFonts w:ascii="Arial" w:hAnsi="Arial" w:cs="Arial"/>
          <w:lang w:val="en-GB"/>
        </w:rPr>
        <w:t xml:space="preserve">, </w:t>
      </w:r>
      <w:proofErr w:type="spellStart"/>
      <w:r w:rsidR="008E2AA0" w:rsidRPr="00E576C1">
        <w:rPr>
          <w:rFonts w:ascii="Arial" w:hAnsi="Arial" w:cs="Arial"/>
          <w:lang w:val="en-GB"/>
        </w:rPr>
        <w:t>suma</w:t>
      </w:r>
      <w:proofErr w:type="spellEnd"/>
      <w:r w:rsidR="008E2AA0" w:rsidRPr="00E576C1">
        <w:rPr>
          <w:rFonts w:ascii="Arial" w:hAnsi="Arial" w:cs="Arial"/>
          <w:lang w:val="en-GB"/>
        </w:rPr>
        <w:t xml:space="preserve"> </w:t>
      </w:r>
      <w:proofErr w:type="spellStart"/>
      <w:r w:rsidR="008E2AA0" w:rsidRPr="00E576C1">
        <w:rPr>
          <w:rFonts w:ascii="Arial" w:hAnsi="Arial" w:cs="Arial"/>
          <w:lang w:val="en-GB"/>
        </w:rPr>
        <w:t>solicitata</w:t>
      </w:r>
      <w:proofErr w:type="spellEnd"/>
      <w:r w:rsidR="008E2AA0" w:rsidRPr="00E576C1">
        <w:rPr>
          <w:rFonts w:ascii="Arial" w:hAnsi="Arial" w:cs="Arial"/>
          <w:lang w:val="en-GB"/>
        </w:rPr>
        <w:t xml:space="preserve"> </w:t>
      </w:r>
      <w:proofErr w:type="spellStart"/>
      <w:proofErr w:type="gramStart"/>
      <w:r w:rsidR="008E2AA0" w:rsidRPr="00E576C1">
        <w:rPr>
          <w:rFonts w:ascii="Arial" w:hAnsi="Arial" w:cs="Arial"/>
          <w:lang w:val="en-GB"/>
        </w:rPr>
        <w:t>va</w:t>
      </w:r>
      <w:proofErr w:type="spellEnd"/>
      <w:proofErr w:type="gramEnd"/>
      <w:r w:rsidR="008E2AA0" w:rsidRPr="00E576C1">
        <w:rPr>
          <w:rFonts w:ascii="Arial" w:hAnsi="Arial" w:cs="Arial"/>
          <w:lang w:val="en-GB"/>
        </w:rPr>
        <w:t xml:space="preserve"> fi </w:t>
      </w:r>
      <w:proofErr w:type="spellStart"/>
      <w:r w:rsidR="008E2AA0" w:rsidRPr="00E576C1">
        <w:rPr>
          <w:rFonts w:ascii="Arial" w:hAnsi="Arial" w:cs="Arial"/>
          <w:lang w:val="en-GB"/>
        </w:rPr>
        <w:t>separata</w:t>
      </w:r>
      <w:proofErr w:type="spellEnd"/>
      <w:r w:rsidR="008E2AA0" w:rsidRPr="00E576C1">
        <w:rPr>
          <w:rFonts w:ascii="Arial" w:hAnsi="Arial" w:cs="Arial"/>
          <w:lang w:val="en-GB"/>
        </w:rPr>
        <w:t xml:space="preserve"> pe </w:t>
      </w:r>
      <w:proofErr w:type="spellStart"/>
      <w:r w:rsidR="008E2AA0" w:rsidRPr="00E576C1">
        <w:rPr>
          <w:rFonts w:ascii="Arial" w:hAnsi="Arial" w:cs="Arial"/>
          <w:lang w:val="en-GB"/>
        </w:rPr>
        <w:t>bază</w:t>
      </w:r>
      <w:proofErr w:type="spellEnd"/>
      <w:r w:rsidR="008E2AA0" w:rsidRPr="00E576C1">
        <w:rPr>
          <w:rFonts w:ascii="Arial" w:hAnsi="Arial" w:cs="Arial"/>
          <w:lang w:val="en-GB"/>
        </w:rPr>
        <w:t xml:space="preserve"> </w:t>
      </w:r>
      <w:proofErr w:type="spellStart"/>
      <w:r w:rsidR="008E2AA0" w:rsidRPr="00E576C1">
        <w:rPr>
          <w:rFonts w:ascii="Arial" w:hAnsi="Arial" w:cs="Arial"/>
          <w:lang w:val="en-GB"/>
        </w:rPr>
        <w:t>și</w:t>
      </w:r>
      <w:proofErr w:type="spellEnd"/>
      <w:r w:rsidR="008E2AA0" w:rsidRPr="00E576C1">
        <w:rPr>
          <w:rFonts w:ascii="Arial" w:hAnsi="Arial" w:cs="Arial"/>
          <w:lang w:val="en-GB"/>
        </w:rPr>
        <w:t xml:space="preserve"> TVA</w:t>
      </w:r>
      <w:r w:rsidR="00B345FD" w:rsidRPr="00E576C1">
        <w:rPr>
          <w:rFonts w:ascii="Arial" w:hAnsi="Arial" w:cs="Arial"/>
          <w:lang w:val="en-GB"/>
        </w:rPr>
        <w:t xml:space="preserve">. </w:t>
      </w:r>
      <w:r w:rsidRPr="00E576C1">
        <w:rPr>
          <w:rFonts w:ascii="Arial" w:hAnsi="Arial" w:cs="Arial"/>
          <w:lang w:val="en-GB"/>
        </w:rPr>
        <w:t xml:space="preserve">În plus, pe </w:t>
      </w:r>
      <w:proofErr w:type="spellStart"/>
      <w:r w:rsidRPr="00E576C1">
        <w:rPr>
          <w:rFonts w:ascii="Arial" w:hAnsi="Arial" w:cs="Arial"/>
          <w:lang w:val="en-GB"/>
        </w:rPr>
        <w:t>originalul</w:t>
      </w:r>
      <w:proofErr w:type="spellEnd"/>
      <w:r w:rsidRPr="00E576C1">
        <w:rPr>
          <w:rFonts w:ascii="Arial" w:hAnsi="Arial" w:cs="Arial"/>
          <w:lang w:val="en-GB"/>
        </w:rPr>
        <w:t xml:space="preserve"> </w:t>
      </w:r>
      <w:proofErr w:type="spellStart"/>
      <w:r w:rsidRPr="00E576C1">
        <w:rPr>
          <w:rFonts w:ascii="Arial" w:hAnsi="Arial" w:cs="Arial"/>
          <w:lang w:val="en-GB"/>
        </w:rPr>
        <w:t>facturilor</w:t>
      </w:r>
      <w:proofErr w:type="spellEnd"/>
      <w:r w:rsidRPr="00E576C1">
        <w:rPr>
          <w:rFonts w:ascii="Arial" w:hAnsi="Arial" w:cs="Arial"/>
          <w:lang w:val="en-GB"/>
        </w:rPr>
        <w:t xml:space="preserve"> </w:t>
      </w:r>
      <w:proofErr w:type="spellStart"/>
      <w:r w:rsidRPr="00E576C1">
        <w:rPr>
          <w:rFonts w:ascii="Arial" w:hAnsi="Arial" w:cs="Arial"/>
          <w:lang w:val="en-GB"/>
        </w:rPr>
        <w:t>incluse</w:t>
      </w:r>
      <w:proofErr w:type="spellEnd"/>
      <w:r w:rsidRPr="00E576C1">
        <w:rPr>
          <w:rFonts w:ascii="Arial" w:hAnsi="Arial" w:cs="Arial"/>
          <w:lang w:val="en-GB"/>
        </w:rPr>
        <w:t xml:space="preserve"> </w:t>
      </w:r>
      <w:proofErr w:type="spellStart"/>
      <w:r w:rsidRPr="00E576C1">
        <w:rPr>
          <w:rFonts w:ascii="Arial" w:hAnsi="Arial" w:cs="Arial"/>
          <w:lang w:val="en-GB"/>
        </w:rPr>
        <w:t>în</w:t>
      </w:r>
      <w:proofErr w:type="spellEnd"/>
      <w:r w:rsidRPr="00E576C1">
        <w:rPr>
          <w:rFonts w:ascii="Arial" w:hAnsi="Arial" w:cs="Arial"/>
          <w:lang w:val="en-GB"/>
        </w:rPr>
        <w:t xml:space="preserve"> </w:t>
      </w:r>
      <w:proofErr w:type="spellStart"/>
      <w:r w:rsidRPr="00E576C1">
        <w:rPr>
          <w:rFonts w:ascii="Arial" w:hAnsi="Arial" w:cs="Arial"/>
          <w:lang w:val="en-GB"/>
        </w:rPr>
        <w:t>Cererea</w:t>
      </w:r>
      <w:proofErr w:type="spellEnd"/>
      <w:r w:rsidRPr="00E576C1">
        <w:rPr>
          <w:rFonts w:ascii="Arial" w:hAnsi="Arial" w:cs="Arial"/>
          <w:lang w:val="en-GB"/>
        </w:rPr>
        <w:t xml:space="preserve"> de </w:t>
      </w:r>
      <w:proofErr w:type="spellStart"/>
      <w:r w:rsidRPr="00E576C1">
        <w:rPr>
          <w:rFonts w:ascii="Arial" w:hAnsi="Arial" w:cs="Arial"/>
          <w:lang w:val="en-GB"/>
        </w:rPr>
        <w:t>rambursare</w:t>
      </w:r>
      <w:proofErr w:type="spellEnd"/>
      <w:r w:rsidRPr="00E576C1">
        <w:rPr>
          <w:rFonts w:ascii="Arial" w:hAnsi="Arial" w:cs="Arial"/>
          <w:lang w:val="en-GB"/>
        </w:rPr>
        <w:t xml:space="preserve"> se </w:t>
      </w:r>
      <w:proofErr w:type="spellStart"/>
      <w:r w:rsidRPr="00E576C1">
        <w:rPr>
          <w:rFonts w:ascii="Arial" w:hAnsi="Arial" w:cs="Arial"/>
          <w:lang w:val="en-GB"/>
        </w:rPr>
        <w:t>va</w:t>
      </w:r>
      <w:proofErr w:type="spellEnd"/>
      <w:r w:rsidRPr="00E576C1">
        <w:rPr>
          <w:rFonts w:ascii="Arial" w:hAnsi="Arial" w:cs="Arial"/>
          <w:lang w:val="en-GB"/>
        </w:rPr>
        <w:t xml:space="preserve"> </w:t>
      </w:r>
      <w:proofErr w:type="spellStart"/>
      <w:r w:rsidRPr="00E576C1">
        <w:rPr>
          <w:rFonts w:ascii="Arial" w:hAnsi="Arial" w:cs="Arial"/>
          <w:lang w:val="en-GB"/>
        </w:rPr>
        <w:t>aplica</w:t>
      </w:r>
      <w:proofErr w:type="spellEnd"/>
      <w:r w:rsidRPr="00E576C1">
        <w:rPr>
          <w:rFonts w:ascii="Arial" w:hAnsi="Arial" w:cs="Arial"/>
          <w:lang w:val="en-GB"/>
        </w:rPr>
        <w:t xml:space="preserve"> </w:t>
      </w:r>
      <w:proofErr w:type="spellStart"/>
      <w:r w:rsidRPr="00E576C1">
        <w:rPr>
          <w:rFonts w:ascii="Arial" w:hAnsi="Arial" w:cs="Arial"/>
          <w:lang w:val="en-GB"/>
        </w:rPr>
        <w:t>menţiunea</w:t>
      </w:r>
      <w:proofErr w:type="spellEnd"/>
      <w:r w:rsidRPr="00E576C1">
        <w:rPr>
          <w:rFonts w:ascii="Arial" w:hAnsi="Arial" w:cs="Arial"/>
          <w:lang w:val="en-GB"/>
        </w:rPr>
        <w:t xml:space="preserve"> “</w:t>
      </w:r>
      <w:proofErr w:type="spellStart"/>
      <w:r w:rsidRPr="00E576C1">
        <w:rPr>
          <w:rFonts w:ascii="Arial" w:hAnsi="Arial" w:cs="Arial"/>
          <w:lang w:val="en-GB"/>
        </w:rPr>
        <w:t>Factura</w:t>
      </w:r>
      <w:proofErr w:type="spellEnd"/>
      <w:r w:rsidRPr="00E576C1">
        <w:rPr>
          <w:rFonts w:ascii="Arial" w:hAnsi="Arial" w:cs="Arial"/>
          <w:lang w:val="en-GB"/>
        </w:rPr>
        <w:t xml:space="preserve"> a </w:t>
      </w:r>
      <w:proofErr w:type="spellStart"/>
      <w:r w:rsidRPr="00E576C1">
        <w:rPr>
          <w:rFonts w:ascii="Arial" w:hAnsi="Arial" w:cs="Arial"/>
          <w:lang w:val="en-GB"/>
        </w:rPr>
        <w:t>fost</w:t>
      </w:r>
      <w:proofErr w:type="spellEnd"/>
      <w:r w:rsidRPr="00E576C1">
        <w:rPr>
          <w:rFonts w:ascii="Arial" w:hAnsi="Arial" w:cs="Arial"/>
          <w:lang w:val="en-GB"/>
        </w:rPr>
        <w:t xml:space="preserve"> </w:t>
      </w:r>
      <w:proofErr w:type="spellStart"/>
      <w:r w:rsidRPr="00E576C1">
        <w:rPr>
          <w:rFonts w:ascii="Arial" w:hAnsi="Arial" w:cs="Arial"/>
          <w:lang w:val="en-GB"/>
        </w:rPr>
        <w:t>inclusă</w:t>
      </w:r>
      <w:proofErr w:type="spellEnd"/>
      <w:r w:rsidRPr="00E576C1">
        <w:rPr>
          <w:rFonts w:ascii="Arial" w:hAnsi="Arial" w:cs="Arial"/>
          <w:lang w:val="en-GB"/>
        </w:rPr>
        <w:t xml:space="preserve"> </w:t>
      </w:r>
      <w:proofErr w:type="spellStart"/>
      <w:r w:rsidRPr="00E576C1">
        <w:rPr>
          <w:rFonts w:ascii="Arial" w:hAnsi="Arial" w:cs="Arial"/>
          <w:lang w:val="en-GB"/>
        </w:rPr>
        <w:t>în</w:t>
      </w:r>
      <w:proofErr w:type="spellEnd"/>
      <w:r w:rsidRPr="00E576C1">
        <w:rPr>
          <w:rFonts w:ascii="Arial" w:hAnsi="Arial" w:cs="Arial"/>
          <w:lang w:val="en-GB"/>
        </w:rPr>
        <w:t xml:space="preserve"> </w:t>
      </w:r>
      <w:proofErr w:type="spellStart"/>
      <w:r w:rsidRPr="00E576C1">
        <w:rPr>
          <w:rFonts w:ascii="Arial" w:hAnsi="Arial" w:cs="Arial"/>
          <w:lang w:val="en-GB"/>
        </w:rPr>
        <w:t>Cererea</w:t>
      </w:r>
      <w:proofErr w:type="spellEnd"/>
      <w:r w:rsidRPr="00E576C1">
        <w:rPr>
          <w:rFonts w:ascii="Arial" w:hAnsi="Arial" w:cs="Arial"/>
          <w:lang w:val="en-GB"/>
        </w:rPr>
        <w:t xml:space="preserve"> de </w:t>
      </w:r>
      <w:proofErr w:type="spellStart"/>
      <w:proofErr w:type="gramStart"/>
      <w:r w:rsidRPr="00E576C1">
        <w:rPr>
          <w:rFonts w:ascii="Arial" w:hAnsi="Arial" w:cs="Arial"/>
          <w:lang w:val="en-GB"/>
        </w:rPr>
        <w:t>rambursare</w:t>
      </w:r>
      <w:proofErr w:type="spellEnd"/>
      <w:r w:rsidRPr="00E576C1">
        <w:rPr>
          <w:rFonts w:ascii="Arial" w:hAnsi="Arial" w:cs="Arial"/>
          <w:lang w:val="en-GB"/>
        </w:rPr>
        <w:t xml:space="preserve">  nr</w:t>
      </w:r>
      <w:proofErr w:type="gramEnd"/>
      <w:r w:rsidRPr="00E576C1">
        <w:rPr>
          <w:rFonts w:ascii="Arial" w:hAnsi="Arial" w:cs="Arial"/>
          <w:lang w:val="en-GB"/>
        </w:rPr>
        <w:t>. …./………….”</w:t>
      </w:r>
    </w:p>
    <w:p w:rsidR="005D4507" w:rsidRPr="00E576C1" w:rsidRDefault="005D4507" w:rsidP="00EE1E2D">
      <w:pPr>
        <w:pStyle w:val="Header"/>
        <w:tabs>
          <w:tab w:val="clear" w:pos="4320"/>
          <w:tab w:val="clear" w:pos="8640"/>
          <w:tab w:val="center" w:pos="426"/>
        </w:tabs>
        <w:spacing w:before="60" w:after="60" w:line="360" w:lineRule="auto"/>
        <w:jc w:val="both"/>
        <w:rPr>
          <w:rFonts w:ascii="Arial" w:hAnsi="Arial" w:cs="Arial"/>
          <w:lang w:val="ro-RO"/>
        </w:rPr>
      </w:pPr>
    </w:p>
    <w:p w:rsidR="00B21C38" w:rsidRPr="00E576C1" w:rsidRDefault="00B21C38" w:rsidP="00B345FD">
      <w:pPr>
        <w:spacing w:line="360" w:lineRule="auto"/>
        <w:ind w:firstLine="709"/>
        <w:jc w:val="both"/>
        <w:rPr>
          <w:rFonts w:ascii="Arial" w:hAnsi="Arial" w:cs="Arial"/>
          <w:b/>
          <w:lang w:val="ro-RO"/>
        </w:rPr>
      </w:pPr>
      <w:r w:rsidRPr="00E576C1">
        <w:rPr>
          <w:rFonts w:ascii="Arial" w:hAnsi="Arial" w:cs="Arial"/>
          <w:b/>
          <w:lang w:val="ro-RO"/>
        </w:rPr>
        <w:t>Documentele justificative se vor copia pe CD astfel încât s</w:t>
      </w:r>
      <w:r w:rsidR="004550D9" w:rsidRPr="00E576C1">
        <w:rPr>
          <w:rFonts w:ascii="Arial" w:hAnsi="Arial" w:cs="Arial"/>
          <w:b/>
          <w:lang w:val="ro-RO"/>
        </w:rPr>
        <w:t>a</w:t>
      </w:r>
      <w:r w:rsidRPr="00E576C1">
        <w:rPr>
          <w:rFonts w:ascii="Arial" w:hAnsi="Arial" w:cs="Arial"/>
          <w:b/>
          <w:lang w:val="ro-RO"/>
        </w:rPr>
        <w:t xml:space="preserve"> fie dispuse în ordinea urmatoare:</w:t>
      </w:r>
    </w:p>
    <w:p w:rsidR="00B21C38" w:rsidRPr="00E576C1" w:rsidRDefault="00B21C38" w:rsidP="00EE1E2D">
      <w:pPr>
        <w:pStyle w:val="ListParagraph"/>
        <w:numPr>
          <w:ilvl w:val="0"/>
          <w:numId w:val="17"/>
        </w:numPr>
        <w:spacing w:line="360" w:lineRule="auto"/>
        <w:jc w:val="both"/>
        <w:rPr>
          <w:rFonts w:ascii="Arial" w:hAnsi="Arial" w:cs="Arial"/>
          <w:lang w:val="ro-RO"/>
        </w:rPr>
      </w:pPr>
      <w:r w:rsidRPr="00E576C1">
        <w:rPr>
          <w:rFonts w:ascii="Arial" w:hAnsi="Arial" w:cs="Arial"/>
          <w:lang w:val="ro-RO"/>
        </w:rPr>
        <w:t>documentele financiare (factura, ordinul de plată, extrase de cont) vor fi ataşate separat, aşa cum sunt evidenţiate în cererea de rambursare;</w:t>
      </w:r>
    </w:p>
    <w:p w:rsidR="00B21C38" w:rsidRPr="00E576C1" w:rsidRDefault="00B21C38" w:rsidP="00EE1E2D">
      <w:pPr>
        <w:pStyle w:val="ListParagraph"/>
        <w:numPr>
          <w:ilvl w:val="0"/>
          <w:numId w:val="17"/>
        </w:numPr>
        <w:spacing w:line="360" w:lineRule="auto"/>
        <w:jc w:val="both"/>
        <w:rPr>
          <w:rFonts w:ascii="Arial" w:hAnsi="Arial" w:cs="Arial"/>
          <w:lang w:val="ro-RO"/>
        </w:rPr>
      </w:pPr>
      <w:r w:rsidRPr="00E576C1">
        <w:rPr>
          <w:rFonts w:ascii="Arial" w:hAnsi="Arial" w:cs="Arial"/>
          <w:lang w:val="ro-RO"/>
        </w:rPr>
        <w:t>documentele contabile (fişa de cont, balanţa de verificare analitică</w:t>
      </w:r>
      <w:r w:rsidR="00C31D42" w:rsidRPr="00E576C1">
        <w:rPr>
          <w:rFonts w:ascii="Arial" w:hAnsi="Arial" w:cs="Arial"/>
          <w:lang w:val="ro-RO"/>
        </w:rPr>
        <w:t>/</w:t>
      </w:r>
      <w:r w:rsidR="00DF478A" w:rsidRPr="00E576C1">
        <w:rPr>
          <w:rFonts w:ascii="Arial" w:hAnsi="Arial" w:cs="Arial"/>
          <w:lang w:val="ro-RO"/>
        </w:rPr>
        <w:t xml:space="preserve"> </w:t>
      </w:r>
      <w:r w:rsidR="00C31D42" w:rsidRPr="00E576C1">
        <w:rPr>
          <w:rFonts w:ascii="Arial" w:hAnsi="Arial" w:cs="Arial"/>
          <w:lang w:val="ro-RO"/>
        </w:rPr>
        <w:t>extras din balanța analitică</w:t>
      </w:r>
      <w:r w:rsidRPr="00E576C1">
        <w:rPr>
          <w:rFonts w:ascii="Arial" w:hAnsi="Arial" w:cs="Arial"/>
          <w:lang w:val="ro-RO"/>
        </w:rPr>
        <w:t>)</w:t>
      </w:r>
      <w:r w:rsidR="00DF478A" w:rsidRPr="00E576C1">
        <w:rPr>
          <w:rFonts w:ascii="Arial" w:hAnsi="Arial" w:cs="Arial"/>
          <w:lang w:val="ro-RO"/>
        </w:rPr>
        <w:t>,</w:t>
      </w:r>
      <w:r w:rsidRPr="00E576C1">
        <w:rPr>
          <w:rFonts w:ascii="Arial" w:hAnsi="Arial" w:cs="Arial"/>
          <w:lang w:val="ro-RO"/>
        </w:rPr>
        <w:t xml:space="preserve"> </w:t>
      </w:r>
      <w:r w:rsidR="004550D9" w:rsidRPr="00E576C1">
        <w:rPr>
          <w:rFonts w:ascii="Arial" w:hAnsi="Arial" w:cs="Arial"/>
          <w:lang w:val="ro-RO"/>
        </w:rPr>
        <w:t xml:space="preserve">scanate </w:t>
      </w:r>
      <w:r w:rsidRPr="00E576C1">
        <w:rPr>
          <w:rFonts w:ascii="Arial" w:hAnsi="Arial" w:cs="Arial"/>
          <w:lang w:val="ro-RO"/>
        </w:rPr>
        <w:t>separat, în ordinea cronologică a înregistrărilor contabile ale operaţiunilor proiectului;</w:t>
      </w:r>
      <w:r w:rsidRPr="00E576C1" w:rsidDel="00B21C38">
        <w:rPr>
          <w:rFonts w:ascii="Arial" w:hAnsi="Arial" w:cs="Arial"/>
          <w:lang w:val="ro-RO"/>
        </w:rPr>
        <w:t xml:space="preserve"> </w:t>
      </w:r>
    </w:p>
    <w:p w:rsidR="002251DF" w:rsidRPr="00E576C1" w:rsidRDefault="002251DF" w:rsidP="00EE1E2D">
      <w:pPr>
        <w:pStyle w:val="ListParagraph"/>
        <w:numPr>
          <w:ilvl w:val="0"/>
          <w:numId w:val="17"/>
        </w:numPr>
        <w:spacing w:line="360" w:lineRule="auto"/>
        <w:jc w:val="both"/>
        <w:rPr>
          <w:rFonts w:ascii="Arial" w:hAnsi="Arial" w:cs="Arial"/>
          <w:lang w:val="ro-RO"/>
        </w:rPr>
      </w:pPr>
      <w:r w:rsidRPr="00E576C1">
        <w:rPr>
          <w:rFonts w:ascii="Arial" w:hAnsi="Arial" w:cs="Arial"/>
          <w:lang w:val="ro-RO"/>
        </w:rPr>
        <w:t xml:space="preserve">contractul de achiziţie, actele adiţionale, garanţia de avans, garanţia de bună execuţie, autorizaţia de construire, programul de urmărire şi control al calităţii lucrărilor, acordul/ avizul ISC, ordinul de începere al lucrărilor, comunicarea privind începerea execuţiei lucrărilor, ordinul de sistare şi de reîncepere a lucrărilor, centralizatorul situaţiilor de lucrări, situaţiile de lucrări,  </w:t>
      </w:r>
      <w:r w:rsidRPr="00E576C1">
        <w:rPr>
          <w:rFonts w:ascii="Arial" w:hAnsi="Arial" w:cs="Arial"/>
          <w:lang w:val="en-GB"/>
        </w:rPr>
        <w:t xml:space="preserve">un document </w:t>
      </w:r>
      <w:proofErr w:type="spellStart"/>
      <w:r w:rsidRPr="00E576C1">
        <w:rPr>
          <w:rFonts w:ascii="Arial" w:hAnsi="Arial" w:cs="Arial"/>
          <w:lang w:val="en-GB"/>
        </w:rPr>
        <w:t>asumat</w:t>
      </w:r>
      <w:proofErr w:type="spellEnd"/>
      <w:r w:rsidRPr="00E576C1">
        <w:rPr>
          <w:rFonts w:ascii="Arial" w:hAnsi="Arial" w:cs="Arial"/>
          <w:lang w:val="en-GB"/>
        </w:rPr>
        <w:t xml:space="preserve"> de  </w:t>
      </w:r>
      <w:proofErr w:type="spellStart"/>
      <w:r w:rsidRPr="00E576C1">
        <w:rPr>
          <w:rFonts w:ascii="Arial" w:hAnsi="Arial" w:cs="Arial"/>
          <w:lang w:val="en-GB"/>
        </w:rPr>
        <w:t>beneficiar</w:t>
      </w:r>
      <w:proofErr w:type="spellEnd"/>
      <w:r w:rsidRPr="00E576C1">
        <w:rPr>
          <w:rFonts w:ascii="Arial" w:hAnsi="Arial" w:cs="Arial"/>
          <w:lang w:val="en-GB"/>
        </w:rPr>
        <w:t xml:space="preserve">  din care </w:t>
      </w:r>
      <w:proofErr w:type="spellStart"/>
      <w:r w:rsidRPr="00E576C1">
        <w:rPr>
          <w:rFonts w:ascii="Arial" w:hAnsi="Arial" w:cs="Arial"/>
          <w:lang w:val="en-GB"/>
        </w:rPr>
        <w:t>sa</w:t>
      </w:r>
      <w:proofErr w:type="spellEnd"/>
      <w:r w:rsidRPr="00E576C1">
        <w:rPr>
          <w:rFonts w:ascii="Arial" w:hAnsi="Arial" w:cs="Arial"/>
          <w:lang w:val="en-GB"/>
        </w:rPr>
        <w:t xml:space="preserve"> </w:t>
      </w:r>
      <w:proofErr w:type="spellStart"/>
      <w:r w:rsidRPr="00E576C1">
        <w:rPr>
          <w:rFonts w:ascii="Arial" w:hAnsi="Arial" w:cs="Arial"/>
          <w:lang w:val="en-GB"/>
        </w:rPr>
        <w:t>rezulte</w:t>
      </w:r>
      <w:proofErr w:type="spellEnd"/>
      <w:r w:rsidRPr="00E576C1">
        <w:rPr>
          <w:rFonts w:ascii="Arial" w:hAnsi="Arial" w:cs="Arial"/>
          <w:lang w:val="en-GB"/>
        </w:rPr>
        <w:t xml:space="preserve"> </w:t>
      </w:r>
      <w:proofErr w:type="spellStart"/>
      <w:r w:rsidRPr="00E576C1">
        <w:rPr>
          <w:rFonts w:ascii="Arial" w:hAnsi="Arial" w:cs="Arial"/>
          <w:lang w:val="en-GB"/>
        </w:rPr>
        <w:t>numarul</w:t>
      </w:r>
      <w:proofErr w:type="spellEnd"/>
      <w:r w:rsidRPr="00E576C1">
        <w:rPr>
          <w:rFonts w:ascii="Arial" w:hAnsi="Arial" w:cs="Arial"/>
          <w:lang w:val="en-GB"/>
        </w:rPr>
        <w:t xml:space="preserve"> total de </w:t>
      </w:r>
      <w:proofErr w:type="spellStart"/>
      <w:r w:rsidRPr="00E576C1">
        <w:rPr>
          <w:rFonts w:ascii="Arial" w:hAnsi="Arial" w:cs="Arial"/>
          <w:lang w:val="en-GB"/>
        </w:rPr>
        <w:t>articole</w:t>
      </w:r>
      <w:proofErr w:type="spellEnd"/>
      <w:r w:rsidRPr="00E576C1">
        <w:rPr>
          <w:rFonts w:ascii="Arial" w:hAnsi="Arial" w:cs="Arial"/>
          <w:lang w:val="en-GB"/>
        </w:rPr>
        <w:t xml:space="preserve"> de </w:t>
      </w:r>
      <w:proofErr w:type="spellStart"/>
      <w:r w:rsidRPr="00E576C1">
        <w:rPr>
          <w:rFonts w:ascii="Arial" w:hAnsi="Arial" w:cs="Arial"/>
          <w:lang w:val="en-GB"/>
        </w:rPr>
        <w:t>deviz</w:t>
      </w:r>
      <w:proofErr w:type="spellEnd"/>
      <w:r w:rsidRPr="00E576C1">
        <w:rPr>
          <w:rFonts w:ascii="Arial" w:hAnsi="Arial" w:cs="Arial"/>
          <w:lang w:val="en-GB"/>
        </w:rPr>
        <w:t xml:space="preserve"> </w:t>
      </w:r>
      <w:proofErr w:type="spellStart"/>
      <w:r w:rsidRPr="00E576C1">
        <w:rPr>
          <w:rFonts w:ascii="Arial" w:hAnsi="Arial" w:cs="Arial"/>
          <w:lang w:val="en-GB"/>
        </w:rPr>
        <w:t>solicitate</w:t>
      </w:r>
      <w:proofErr w:type="spellEnd"/>
      <w:r w:rsidRPr="00E576C1">
        <w:rPr>
          <w:rFonts w:ascii="Arial" w:hAnsi="Arial" w:cs="Arial"/>
          <w:lang w:val="en-GB"/>
        </w:rPr>
        <w:t xml:space="preserve"> la </w:t>
      </w:r>
      <w:proofErr w:type="spellStart"/>
      <w:r w:rsidRPr="00E576C1">
        <w:rPr>
          <w:rFonts w:ascii="Arial" w:hAnsi="Arial" w:cs="Arial"/>
          <w:lang w:val="en-GB"/>
        </w:rPr>
        <w:lastRenderedPageBreak/>
        <w:t>decontare</w:t>
      </w:r>
      <w:proofErr w:type="spellEnd"/>
      <w:r w:rsidRPr="00E576C1">
        <w:rPr>
          <w:rFonts w:ascii="Arial" w:hAnsi="Arial" w:cs="Arial"/>
          <w:lang w:val="en-GB"/>
        </w:rPr>
        <w:t xml:space="preserve"> in </w:t>
      </w:r>
      <w:proofErr w:type="spellStart"/>
      <w:r w:rsidRPr="00E576C1">
        <w:rPr>
          <w:rFonts w:ascii="Arial" w:hAnsi="Arial" w:cs="Arial"/>
          <w:lang w:val="en-GB"/>
        </w:rPr>
        <w:t>cererea</w:t>
      </w:r>
      <w:proofErr w:type="spellEnd"/>
      <w:r w:rsidRPr="00E576C1">
        <w:rPr>
          <w:rFonts w:ascii="Arial" w:hAnsi="Arial" w:cs="Arial"/>
          <w:lang w:val="en-GB"/>
        </w:rPr>
        <w:t xml:space="preserve"> </w:t>
      </w:r>
      <w:proofErr w:type="spellStart"/>
      <w:r w:rsidRPr="00E576C1">
        <w:rPr>
          <w:rFonts w:ascii="Arial" w:hAnsi="Arial" w:cs="Arial"/>
          <w:lang w:val="en-GB"/>
        </w:rPr>
        <w:t>curenta</w:t>
      </w:r>
      <w:proofErr w:type="spellEnd"/>
      <w:r w:rsidRPr="00E576C1">
        <w:rPr>
          <w:rFonts w:ascii="Arial" w:hAnsi="Arial" w:cs="Arial"/>
          <w:lang w:val="en-GB"/>
        </w:rPr>
        <w:t xml:space="preserve">, </w:t>
      </w:r>
      <w:r w:rsidRPr="00E576C1">
        <w:rPr>
          <w:rFonts w:ascii="Arial" w:hAnsi="Arial" w:cs="Arial"/>
          <w:lang w:val="ro-RO"/>
        </w:rPr>
        <w:t xml:space="preserve">notele de constatare, dispoziţiile de şantier, notele de comandă suplimentară şi notele de renunţare, sumarul situației lucrarilor executate, sumarul certificatelor lunare de plată, registrul NR/NCS, recuperarea avansului plătit, sumarul calculului cotei datorate ISC, procesele verbale pe faze determinante, procesele - verbale de recepţie parţială, procesele verbale de recepţie la terminarea lucrărilor, procesele verbale de recepţie a bunurilor achiziţionate, procesele verbale de punere în funcţiune a bunurilor achiziţionate, procesele verbale de predare a serviciilor, rapoartele de activitate/ audit, avizul emis de OI pentru activitațile de informare și publicitate şi certificatul de performanţă energetică vor fi ataşate separat, aşa cum sunt evidenţiate în cererea de </w:t>
      </w:r>
      <w:r w:rsidR="004550D9" w:rsidRPr="00E576C1">
        <w:rPr>
          <w:rFonts w:ascii="Arial" w:hAnsi="Arial" w:cs="Arial"/>
          <w:lang w:val="ro-RO"/>
        </w:rPr>
        <w:t>rambursare</w:t>
      </w:r>
      <w:r w:rsidRPr="00E576C1">
        <w:rPr>
          <w:rFonts w:ascii="Arial" w:hAnsi="Arial" w:cs="Arial"/>
          <w:lang w:val="ro-RO"/>
        </w:rPr>
        <w:t>;</w:t>
      </w:r>
    </w:p>
    <w:p w:rsidR="002251DF" w:rsidRPr="00E576C1" w:rsidRDefault="002251DF" w:rsidP="00EE1E2D">
      <w:pPr>
        <w:pStyle w:val="ListParagraph"/>
        <w:numPr>
          <w:ilvl w:val="0"/>
          <w:numId w:val="17"/>
        </w:numPr>
        <w:spacing w:line="360" w:lineRule="auto"/>
        <w:jc w:val="both"/>
        <w:rPr>
          <w:rFonts w:ascii="Arial" w:hAnsi="Arial" w:cs="Arial"/>
          <w:lang w:val="ro-RO"/>
        </w:rPr>
      </w:pPr>
      <w:r w:rsidRPr="00E576C1">
        <w:rPr>
          <w:rFonts w:ascii="Arial" w:hAnsi="Arial" w:cs="Arial"/>
          <w:lang w:val="ro-RO"/>
        </w:rPr>
        <w:t>documentele aferente cheltuielilor cu salariile</w:t>
      </w:r>
      <w:r w:rsidR="000B2BA4" w:rsidRPr="00E576C1">
        <w:rPr>
          <w:rFonts w:ascii="Arial" w:hAnsi="Arial" w:cs="Arial"/>
          <w:lang w:val="ro-RO"/>
        </w:rPr>
        <w:t xml:space="preserve">, </w:t>
      </w:r>
      <w:r w:rsidRPr="00E576C1">
        <w:rPr>
          <w:rFonts w:ascii="Arial" w:hAnsi="Arial" w:cs="Arial"/>
          <w:lang w:val="ro-RO"/>
        </w:rPr>
        <w:t>daca este cazul</w:t>
      </w:r>
      <w:r w:rsidR="00DF478A" w:rsidRPr="00E576C1">
        <w:rPr>
          <w:rFonts w:ascii="Arial" w:hAnsi="Arial" w:cs="Arial"/>
          <w:lang w:val="ro-RO"/>
        </w:rPr>
        <w:t>.</w:t>
      </w:r>
    </w:p>
    <w:p w:rsidR="00DF478A" w:rsidRPr="00E576C1" w:rsidRDefault="00DF478A" w:rsidP="00DF478A">
      <w:pPr>
        <w:pStyle w:val="ListParagraph"/>
        <w:spacing w:line="360" w:lineRule="auto"/>
        <w:jc w:val="both"/>
        <w:rPr>
          <w:rFonts w:ascii="Arial" w:hAnsi="Arial" w:cs="Arial"/>
          <w:lang w:val="ro-RO"/>
        </w:rPr>
      </w:pPr>
    </w:p>
    <w:p w:rsidR="00AE6FBF" w:rsidRPr="00E576C1" w:rsidRDefault="00754B64" w:rsidP="00DF478A">
      <w:pPr>
        <w:spacing w:line="360" w:lineRule="auto"/>
        <w:ind w:firstLine="720"/>
        <w:jc w:val="both"/>
        <w:rPr>
          <w:rFonts w:ascii="Arial" w:hAnsi="Arial" w:cs="Arial"/>
          <w:lang w:val="ro-RO"/>
        </w:rPr>
      </w:pPr>
      <w:r w:rsidRPr="00E576C1">
        <w:rPr>
          <w:rFonts w:ascii="Arial" w:hAnsi="Arial" w:cs="Arial"/>
          <w:lang w:val="ro-RO"/>
        </w:rPr>
        <w:t>Beneficiarii  sau  alte organisme implicate în implementarea proiectelor au obligaţia deţinerii unei evidenţe contabile separate sau un sistem de codificare adecvat pentru toate tranzacţiile efectuate în legătură cu implementarea proiectului (înscrierea obligatorie a codului SMIS alături de simbolurile obligatorii legale).</w:t>
      </w:r>
    </w:p>
    <w:p w:rsidR="00AE6FBF" w:rsidRPr="00E576C1" w:rsidRDefault="00754B64" w:rsidP="00EE1E2D">
      <w:pPr>
        <w:spacing w:line="360" w:lineRule="auto"/>
        <w:ind w:firstLine="720"/>
        <w:jc w:val="both"/>
        <w:rPr>
          <w:rFonts w:ascii="Arial" w:hAnsi="Arial" w:cs="Arial"/>
          <w:lang w:val="ro-RO"/>
        </w:rPr>
      </w:pPr>
      <w:r w:rsidRPr="00E576C1">
        <w:rPr>
          <w:rFonts w:ascii="Arial" w:hAnsi="Arial" w:cs="Arial"/>
          <w:bCs/>
          <w:lang w:val="ro-RO"/>
        </w:rPr>
        <w:t xml:space="preserve">OI/ AM poate solicita completări/ clarificări în ceea ce priveşte Dosarul cererii de rambursare depus de către Beneficiar. </w:t>
      </w:r>
      <w:r w:rsidR="00B21C38" w:rsidRPr="00E576C1">
        <w:rPr>
          <w:rFonts w:ascii="Arial" w:hAnsi="Arial" w:cs="Arial"/>
          <w:bCs/>
          <w:lang w:val="ro-RO"/>
        </w:rPr>
        <w:t xml:space="preserve">Raspunsul la solicitările de clarificări și documentele justificative va fi transmis în același mod ca și dosarul inițial. </w:t>
      </w:r>
      <w:r w:rsidRPr="00E576C1">
        <w:rPr>
          <w:rFonts w:ascii="Arial" w:hAnsi="Arial" w:cs="Arial"/>
          <w:bCs/>
          <w:lang w:val="ro-RO"/>
        </w:rPr>
        <w:t xml:space="preserve">În aceste condiţii, termenul de verificare se întrerupe până la data la care este înregistrată documentaţia privind clarificările solicitate. Beneficiarul are obligaţia de a transmite informaţiile şi documentele solicitate în termenul solicitat. </w:t>
      </w:r>
      <w:r w:rsidRPr="00E576C1">
        <w:rPr>
          <w:rFonts w:ascii="Arial" w:hAnsi="Arial" w:cs="Arial"/>
          <w:lang w:val="pt-BR"/>
        </w:rPr>
        <w:t xml:space="preserve">Nedepunerea de către beneficiar a documentelor sau clarificărilor solicitate, în termenul precizat </w:t>
      </w:r>
      <w:r w:rsidR="00CA06CB" w:rsidRPr="00E576C1">
        <w:rPr>
          <w:rFonts w:ascii="Arial" w:hAnsi="Arial" w:cs="Arial"/>
          <w:lang w:val="pt-BR"/>
        </w:rPr>
        <w:t xml:space="preserve">poate </w:t>
      </w:r>
      <w:r w:rsidRPr="00E576C1">
        <w:rPr>
          <w:rFonts w:ascii="Arial" w:hAnsi="Arial" w:cs="Arial"/>
          <w:lang w:val="pt-BR"/>
        </w:rPr>
        <w:t>atrage respingerea, parţială sau totală, după caz, a cheltuielilor solicitate.</w:t>
      </w:r>
    </w:p>
    <w:p w:rsidR="00AE6FBF" w:rsidRPr="00EA09DA" w:rsidRDefault="00754B64" w:rsidP="00EE1E2D">
      <w:pPr>
        <w:spacing w:line="360" w:lineRule="auto"/>
        <w:ind w:firstLine="720"/>
        <w:jc w:val="both"/>
        <w:rPr>
          <w:rFonts w:ascii="Arial" w:hAnsi="Arial" w:cs="Arial"/>
          <w:b/>
          <w:lang w:val="ro-RO"/>
        </w:rPr>
      </w:pPr>
      <w:r w:rsidRPr="00E576C1">
        <w:rPr>
          <w:rFonts w:ascii="Arial" w:hAnsi="Arial" w:cs="Arial"/>
          <w:b/>
          <w:lang w:val="ro-RO"/>
        </w:rPr>
        <w:t>Atenţie!</w:t>
      </w:r>
      <w:r w:rsidRPr="00E576C1">
        <w:rPr>
          <w:rFonts w:ascii="Arial" w:hAnsi="Arial" w:cs="Arial"/>
          <w:lang w:val="ro-RO"/>
        </w:rPr>
        <w:t xml:space="preserve"> În situaţia în care cererea de rambursare nu este completată corect, </w:t>
      </w:r>
      <w:r w:rsidR="00B21C38" w:rsidRPr="00E576C1">
        <w:rPr>
          <w:rFonts w:ascii="Arial" w:hAnsi="Arial" w:cs="Arial"/>
          <w:lang w:val="ro-RO"/>
        </w:rPr>
        <w:t>sau documentele justificative nu sunt ataşate conform listei detaliate anterior,</w:t>
      </w:r>
      <w:r w:rsidRPr="00E576C1">
        <w:rPr>
          <w:rFonts w:ascii="Arial" w:hAnsi="Arial" w:cs="Arial"/>
          <w:lang w:val="ro-RO"/>
        </w:rPr>
        <w:t xml:space="preserve"> </w:t>
      </w:r>
      <w:r w:rsidRPr="00E576C1">
        <w:rPr>
          <w:rFonts w:ascii="Arial" w:hAnsi="Arial" w:cs="Arial"/>
          <w:b/>
          <w:lang w:val="ro-RO"/>
        </w:rPr>
        <w:t xml:space="preserve">OI/AM </w:t>
      </w:r>
      <w:r w:rsidR="00CA06CB" w:rsidRPr="00E576C1">
        <w:rPr>
          <w:rFonts w:ascii="Arial" w:hAnsi="Arial" w:cs="Arial"/>
          <w:b/>
          <w:lang w:val="ro-RO"/>
        </w:rPr>
        <w:t xml:space="preserve">poate </w:t>
      </w:r>
      <w:r w:rsidRPr="00E576C1">
        <w:rPr>
          <w:rFonts w:ascii="Arial" w:hAnsi="Arial" w:cs="Arial"/>
          <w:b/>
          <w:lang w:val="ro-RO"/>
        </w:rPr>
        <w:t>returna cererea de rambursare beneficiarului pentru</w:t>
      </w:r>
      <w:r w:rsidRPr="00EA09DA">
        <w:rPr>
          <w:rFonts w:ascii="Arial" w:hAnsi="Arial" w:cs="Arial"/>
          <w:b/>
          <w:lang w:val="ro-RO"/>
        </w:rPr>
        <w:t xml:space="preserve"> revizuire şi corectare.</w:t>
      </w:r>
    </w:p>
    <w:sectPr w:rsidR="00AE6FBF" w:rsidRPr="00EA09DA">
      <w:pgSz w:w="12240" w:h="15840"/>
      <w:pgMar w:top="1440" w:right="1183" w:bottom="127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20002A87" w:usb1="00000000" w:usb2="00000000" w:usb3="00000000" w:csb0="000001FF" w:csb1="00000000"/>
  </w:font>
  <w:font w:name="Times New (W1)">
    <w:altName w:val="Times New Roman"/>
    <w:charset w:val="00"/>
    <w:family w:val="roman"/>
    <w:pitch w:val="variable"/>
    <w:sig w:usb0="00000000" w:usb1="80000000" w:usb2="00000008" w:usb3="00000000" w:csb0="000001F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FFFFF83"/>
    <w:lvl w:ilvl="0">
      <w:start w:val="1"/>
      <w:numFmt w:val="bullet"/>
      <w:pStyle w:val="ListBullet2"/>
      <w:lvlText w:val=""/>
      <w:lvlJc w:val="left"/>
      <w:pPr>
        <w:tabs>
          <w:tab w:val="left" w:pos="643"/>
        </w:tabs>
        <w:ind w:left="643" w:hanging="360"/>
      </w:pPr>
      <w:rPr>
        <w:rFonts w:ascii="Symbol" w:hAnsi="Symbol" w:hint="default"/>
      </w:rPr>
    </w:lvl>
  </w:abstractNum>
  <w:abstractNum w:abstractNumId="1">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2">
    <w:nsid w:val="039360AC"/>
    <w:multiLevelType w:val="multilevel"/>
    <w:tmpl w:val="039360AC"/>
    <w:lvl w:ilvl="0">
      <w:start w:val="1"/>
      <w:numFmt w:val="decimal"/>
      <w:lvlText w:val="%1."/>
      <w:lvlJc w:val="left"/>
      <w:pPr>
        <w:ind w:left="990" w:hanging="360"/>
      </w:pPr>
      <w:rPr>
        <w:rFonts w:hint="default"/>
        <w:b/>
      </w:r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3">
    <w:nsid w:val="06BF091E"/>
    <w:multiLevelType w:val="multilevel"/>
    <w:tmpl w:val="06BF091E"/>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B0202A9"/>
    <w:multiLevelType w:val="multilevel"/>
    <w:tmpl w:val="0B0202A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DE652B3"/>
    <w:multiLevelType w:val="multilevel"/>
    <w:tmpl w:val="746B76A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3374B75"/>
    <w:multiLevelType w:val="hybridMultilevel"/>
    <w:tmpl w:val="F3383AC2"/>
    <w:lvl w:ilvl="0" w:tplc="0FD6D144">
      <w:start w:val="1"/>
      <w:numFmt w:val="lowerLetter"/>
      <w:lvlText w:val="%1)"/>
      <w:lvlJc w:val="left"/>
      <w:pPr>
        <w:ind w:left="2228" w:hanging="360"/>
      </w:pPr>
      <w:rPr>
        <w:rFonts w:hint="default"/>
      </w:rPr>
    </w:lvl>
    <w:lvl w:ilvl="1" w:tplc="04090019" w:tentative="1">
      <w:start w:val="1"/>
      <w:numFmt w:val="lowerLetter"/>
      <w:lvlText w:val="%2."/>
      <w:lvlJc w:val="left"/>
      <w:pPr>
        <w:ind w:left="2948" w:hanging="360"/>
      </w:pPr>
    </w:lvl>
    <w:lvl w:ilvl="2" w:tplc="0409001B" w:tentative="1">
      <w:start w:val="1"/>
      <w:numFmt w:val="lowerRoman"/>
      <w:lvlText w:val="%3."/>
      <w:lvlJc w:val="right"/>
      <w:pPr>
        <w:ind w:left="3668" w:hanging="180"/>
      </w:pPr>
    </w:lvl>
    <w:lvl w:ilvl="3" w:tplc="0409000F" w:tentative="1">
      <w:start w:val="1"/>
      <w:numFmt w:val="decimal"/>
      <w:lvlText w:val="%4."/>
      <w:lvlJc w:val="left"/>
      <w:pPr>
        <w:ind w:left="4388" w:hanging="360"/>
      </w:pPr>
    </w:lvl>
    <w:lvl w:ilvl="4" w:tplc="04090019" w:tentative="1">
      <w:start w:val="1"/>
      <w:numFmt w:val="lowerLetter"/>
      <w:lvlText w:val="%5."/>
      <w:lvlJc w:val="left"/>
      <w:pPr>
        <w:ind w:left="5108" w:hanging="360"/>
      </w:pPr>
    </w:lvl>
    <w:lvl w:ilvl="5" w:tplc="0409001B" w:tentative="1">
      <w:start w:val="1"/>
      <w:numFmt w:val="lowerRoman"/>
      <w:lvlText w:val="%6."/>
      <w:lvlJc w:val="right"/>
      <w:pPr>
        <w:ind w:left="5828" w:hanging="180"/>
      </w:pPr>
    </w:lvl>
    <w:lvl w:ilvl="6" w:tplc="0409000F" w:tentative="1">
      <w:start w:val="1"/>
      <w:numFmt w:val="decimal"/>
      <w:lvlText w:val="%7."/>
      <w:lvlJc w:val="left"/>
      <w:pPr>
        <w:ind w:left="6548" w:hanging="360"/>
      </w:pPr>
    </w:lvl>
    <w:lvl w:ilvl="7" w:tplc="04090019" w:tentative="1">
      <w:start w:val="1"/>
      <w:numFmt w:val="lowerLetter"/>
      <w:lvlText w:val="%8."/>
      <w:lvlJc w:val="left"/>
      <w:pPr>
        <w:ind w:left="7268" w:hanging="360"/>
      </w:pPr>
    </w:lvl>
    <w:lvl w:ilvl="8" w:tplc="0409001B" w:tentative="1">
      <w:start w:val="1"/>
      <w:numFmt w:val="lowerRoman"/>
      <w:lvlText w:val="%9."/>
      <w:lvlJc w:val="right"/>
      <w:pPr>
        <w:ind w:left="7988" w:hanging="180"/>
      </w:pPr>
    </w:lvl>
  </w:abstractNum>
  <w:abstractNum w:abstractNumId="7">
    <w:nsid w:val="2A3974CE"/>
    <w:multiLevelType w:val="multilevel"/>
    <w:tmpl w:val="2A3974CE"/>
    <w:lvl w:ilvl="0">
      <w:numFmt w:val="bullet"/>
      <w:lvlText w:val="-"/>
      <w:lvlJc w:val="left"/>
      <w:pPr>
        <w:tabs>
          <w:tab w:val="left" w:pos="1500"/>
        </w:tabs>
        <w:ind w:left="1500" w:hanging="360"/>
      </w:pPr>
      <w:rPr>
        <w:rFonts w:ascii="Times New Roman" w:eastAsia="Times New Roman" w:hAnsi="Times New Roman" w:cs="Times New Roman" w:hint="default"/>
      </w:rPr>
    </w:lvl>
    <w:lvl w:ilvl="1">
      <w:start w:val="1"/>
      <w:numFmt w:val="bullet"/>
      <w:lvlText w:val=""/>
      <w:lvlJc w:val="left"/>
      <w:pPr>
        <w:tabs>
          <w:tab w:val="left" w:pos="1440"/>
        </w:tabs>
        <w:ind w:left="1440" w:hanging="360"/>
      </w:pPr>
      <w:rPr>
        <w:rFonts w:ascii="Symbol" w:hAnsi="Symbol"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8">
    <w:nsid w:val="373F252C"/>
    <w:multiLevelType w:val="multilevel"/>
    <w:tmpl w:val="746B76A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4DB46B7"/>
    <w:multiLevelType w:val="multilevel"/>
    <w:tmpl w:val="44DB46B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5F50257"/>
    <w:multiLevelType w:val="multilevel"/>
    <w:tmpl w:val="746B76AF"/>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5241136"/>
    <w:multiLevelType w:val="multilevel"/>
    <w:tmpl w:val="0B08ABCC"/>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6AAA3B1F"/>
    <w:multiLevelType w:val="multilevel"/>
    <w:tmpl w:val="6AAA3B1F"/>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3">
    <w:nsid w:val="6FC933C8"/>
    <w:multiLevelType w:val="multilevel"/>
    <w:tmpl w:val="6FC933C8"/>
    <w:lvl w:ilvl="0">
      <w:start w:val="1"/>
      <w:numFmt w:val="decimal"/>
      <w:lvlText w:val="%1."/>
      <w:lvlJc w:val="left"/>
      <w:pPr>
        <w:ind w:left="990" w:hanging="360"/>
      </w:pPr>
      <w:rPr>
        <w:rFonts w:hint="default"/>
        <w:b/>
      </w:r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14">
    <w:nsid w:val="746B76AF"/>
    <w:multiLevelType w:val="multilevel"/>
    <w:tmpl w:val="746B76A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8A353B5"/>
    <w:multiLevelType w:val="multilevel"/>
    <w:tmpl w:val="78A353B5"/>
    <w:lvl w:ilvl="0">
      <w:start w:val="2"/>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C947C50"/>
    <w:multiLevelType w:val="multilevel"/>
    <w:tmpl w:val="746B76A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7"/>
  </w:num>
  <w:num w:numId="6">
    <w:abstractNumId w:val="15"/>
  </w:num>
  <w:num w:numId="7">
    <w:abstractNumId w:val="14"/>
  </w:num>
  <w:num w:numId="8">
    <w:abstractNumId w:val="12"/>
  </w:num>
  <w:num w:numId="9">
    <w:abstractNumId w:val="9"/>
  </w:num>
  <w:num w:numId="10">
    <w:abstractNumId w:val="13"/>
  </w:num>
  <w:num w:numId="11">
    <w:abstractNumId w:val="4"/>
  </w:num>
  <w:num w:numId="12">
    <w:abstractNumId w:val="6"/>
  </w:num>
  <w:num w:numId="13">
    <w:abstractNumId w:val="10"/>
  </w:num>
  <w:num w:numId="14">
    <w:abstractNumId w:val="5"/>
  </w:num>
  <w:num w:numId="15">
    <w:abstractNumId w:val="8"/>
  </w:num>
  <w:num w:numId="16">
    <w:abstractNumId w:val="16"/>
  </w:num>
  <w:num w:numId="17">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onica Boboc">
    <w15:presenceInfo w15:providerId="AD" w15:userId="S-1-5-21-2784544311-199262477-2526794783-138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801"/>
    <w:rsid w:val="00004F6F"/>
    <w:rsid w:val="000208C6"/>
    <w:rsid w:val="00040812"/>
    <w:rsid w:val="00042801"/>
    <w:rsid w:val="00071FA8"/>
    <w:rsid w:val="00074964"/>
    <w:rsid w:val="000819EE"/>
    <w:rsid w:val="000B2A5E"/>
    <w:rsid w:val="000B2BA4"/>
    <w:rsid w:val="000B4D1B"/>
    <w:rsid w:val="000C5043"/>
    <w:rsid w:val="001121F3"/>
    <w:rsid w:val="00146DAB"/>
    <w:rsid w:val="001A57EC"/>
    <w:rsid w:val="001B0E10"/>
    <w:rsid w:val="001B691E"/>
    <w:rsid w:val="001C289D"/>
    <w:rsid w:val="001E2FC4"/>
    <w:rsid w:val="002151D7"/>
    <w:rsid w:val="00217F5F"/>
    <w:rsid w:val="002210A4"/>
    <w:rsid w:val="002251DF"/>
    <w:rsid w:val="00225749"/>
    <w:rsid w:val="00234847"/>
    <w:rsid w:val="00285355"/>
    <w:rsid w:val="0028764D"/>
    <w:rsid w:val="00287831"/>
    <w:rsid w:val="00287F4D"/>
    <w:rsid w:val="00295E16"/>
    <w:rsid w:val="002C6E0C"/>
    <w:rsid w:val="002D2048"/>
    <w:rsid w:val="002D6EAA"/>
    <w:rsid w:val="002E427A"/>
    <w:rsid w:val="003016E6"/>
    <w:rsid w:val="00305036"/>
    <w:rsid w:val="0032416F"/>
    <w:rsid w:val="003334C1"/>
    <w:rsid w:val="0035535F"/>
    <w:rsid w:val="00373DCB"/>
    <w:rsid w:val="00373FCA"/>
    <w:rsid w:val="00375704"/>
    <w:rsid w:val="00376F0A"/>
    <w:rsid w:val="00384074"/>
    <w:rsid w:val="0038740E"/>
    <w:rsid w:val="003974DE"/>
    <w:rsid w:val="003A591F"/>
    <w:rsid w:val="003B17EC"/>
    <w:rsid w:val="003B39C5"/>
    <w:rsid w:val="003C04B8"/>
    <w:rsid w:val="0041596D"/>
    <w:rsid w:val="00420E10"/>
    <w:rsid w:val="0042798E"/>
    <w:rsid w:val="004327F5"/>
    <w:rsid w:val="00434B5F"/>
    <w:rsid w:val="00435C8D"/>
    <w:rsid w:val="00437CF6"/>
    <w:rsid w:val="004427CD"/>
    <w:rsid w:val="0044330B"/>
    <w:rsid w:val="0044574F"/>
    <w:rsid w:val="00445DE4"/>
    <w:rsid w:val="004541EC"/>
    <w:rsid w:val="004550D9"/>
    <w:rsid w:val="0046536C"/>
    <w:rsid w:val="00485EF0"/>
    <w:rsid w:val="00495A89"/>
    <w:rsid w:val="004A743D"/>
    <w:rsid w:val="004B1C04"/>
    <w:rsid w:val="004C06DD"/>
    <w:rsid w:val="004C6DC8"/>
    <w:rsid w:val="004E41BA"/>
    <w:rsid w:val="004E441D"/>
    <w:rsid w:val="004F49A1"/>
    <w:rsid w:val="0050735B"/>
    <w:rsid w:val="0052080E"/>
    <w:rsid w:val="00524C25"/>
    <w:rsid w:val="005308B8"/>
    <w:rsid w:val="00543C80"/>
    <w:rsid w:val="00545078"/>
    <w:rsid w:val="00573497"/>
    <w:rsid w:val="005736DC"/>
    <w:rsid w:val="00585819"/>
    <w:rsid w:val="00592FDF"/>
    <w:rsid w:val="005B08D1"/>
    <w:rsid w:val="005C2EA3"/>
    <w:rsid w:val="005D4507"/>
    <w:rsid w:val="005E10E7"/>
    <w:rsid w:val="005E7367"/>
    <w:rsid w:val="006337F0"/>
    <w:rsid w:val="006539F8"/>
    <w:rsid w:val="00676B32"/>
    <w:rsid w:val="006A3372"/>
    <w:rsid w:val="006B4928"/>
    <w:rsid w:val="006F1B35"/>
    <w:rsid w:val="006F1E9F"/>
    <w:rsid w:val="006F6489"/>
    <w:rsid w:val="007012B0"/>
    <w:rsid w:val="00703024"/>
    <w:rsid w:val="007048CF"/>
    <w:rsid w:val="0070490F"/>
    <w:rsid w:val="00713008"/>
    <w:rsid w:val="00722648"/>
    <w:rsid w:val="00730696"/>
    <w:rsid w:val="00737633"/>
    <w:rsid w:val="00747CBC"/>
    <w:rsid w:val="00754B64"/>
    <w:rsid w:val="007627F4"/>
    <w:rsid w:val="0077653D"/>
    <w:rsid w:val="00776A1B"/>
    <w:rsid w:val="00782B15"/>
    <w:rsid w:val="00791277"/>
    <w:rsid w:val="007916C0"/>
    <w:rsid w:val="007934D0"/>
    <w:rsid w:val="007B39FE"/>
    <w:rsid w:val="007C21FF"/>
    <w:rsid w:val="007F05EC"/>
    <w:rsid w:val="008002F4"/>
    <w:rsid w:val="00801173"/>
    <w:rsid w:val="0080498E"/>
    <w:rsid w:val="00817DD5"/>
    <w:rsid w:val="0083408C"/>
    <w:rsid w:val="00842E36"/>
    <w:rsid w:val="008531F3"/>
    <w:rsid w:val="0085712D"/>
    <w:rsid w:val="0085734D"/>
    <w:rsid w:val="00861B8A"/>
    <w:rsid w:val="008669EF"/>
    <w:rsid w:val="00875990"/>
    <w:rsid w:val="00885A37"/>
    <w:rsid w:val="008C0329"/>
    <w:rsid w:val="008C30FA"/>
    <w:rsid w:val="008D29C6"/>
    <w:rsid w:val="008E044B"/>
    <w:rsid w:val="008E2AA0"/>
    <w:rsid w:val="008E52C3"/>
    <w:rsid w:val="009002A2"/>
    <w:rsid w:val="00903B8C"/>
    <w:rsid w:val="00907438"/>
    <w:rsid w:val="00912AD7"/>
    <w:rsid w:val="00915BEA"/>
    <w:rsid w:val="00934A9D"/>
    <w:rsid w:val="00934D68"/>
    <w:rsid w:val="00944F04"/>
    <w:rsid w:val="00981CFD"/>
    <w:rsid w:val="00985042"/>
    <w:rsid w:val="009A2AAD"/>
    <w:rsid w:val="009C602D"/>
    <w:rsid w:val="009D0FA5"/>
    <w:rsid w:val="009D3D3F"/>
    <w:rsid w:val="009D7352"/>
    <w:rsid w:val="009F2122"/>
    <w:rsid w:val="00A04C99"/>
    <w:rsid w:val="00A16D94"/>
    <w:rsid w:val="00A16EC3"/>
    <w:rsid w:val="00A45A2B"/>
    <w:rsid w:val="00A6163E"/>
    <w:rsid w:val="00A728D3"/>
    <w:rsid w:val="00A77598"/>
    <w:rsid w:val="00A83386"/>
    <w:rsid w:val="00A83833"/>
    <w:rsid w:val="00A87A68"/>
    <w:rsid w:val="00AA462C"/>
    <w:rsid w:val="00AB5039"/>
    <w:rsid w:val="00AC7A8D"/>
    <w:rsid w:val="00AD0E26"/>
    <w:rsid w:val="00AD6F02"/>
    <w:rsid w:val="00AE6FBF"/>
    <w:rsid w:val="00B048FA"/>
    <w:rsid w:val="00B1636D"/>
    <w:rsid w:val="00B16B6A"/>
    <w:rsid w:val="00B1742A"/>
    <w:rsid w:val="00B20F47"/>
    <w:rsid w:val="00B21C38"/>
    <w:rsid w:val="00B345FD"/>
    <w:rsid w:val="00B4067F"/>
    <w:rsid w:val="00B45809"/>
    <w:rsid w:val="00B57572"/>
    <w:rsid w:val="00B76A75"/>
    <w:rsid w:val="00B76BB1"/>
    <w:rsid w:val="00B82912"/>
    <w:rsid w:val="00B84A6A"/>
    <w:rsid w:val="00B91D44"/>
    <w:rsid w:val="00B92111"/>
    <w:rsid w:val="00B971A9"/>
    <w:rsid w:val="00BA342D"/>
    <w:rsid w:val="00BD5D56"/>
    <w:rsid w:val="00BE4DE7"/>
    <w:rsid w:val="00C01B2C"/>
    <w:rsid w:val="00C220AE"/>
    <w:rsid w:val="00C31D42"/>
    <w:rsid w:val="00C35932"/>
    <w:rsid w:val="00C53157"/>
    <w:rsid w:val="00C552A7"/>
    <w:rsid w:val="00C66E3A"/>
    <w:rsid w:val="00C816A0"/>
    <w:rsid w:val="00CA06CB"/>
    <w:rsid w:val="00CA41A9"/>
    <w:rsid w:val="00CC1830"/>
    <w:rsid w:val="00CE4423"/>
    <w:rsid w:val="00CE4993"/>
    <w:rsid w:val="00D365DC"/>
    <w:rsid w:val="00D37042"/>
    <w:rsid w:val="00DA61CD"/>
    <w:rsid w:val="00DC7239"/>
    <w:rsid w:val="00DE675E"/>
    <w:rsid w:val="00DF478A"/>
    <w:rsid w:val="00E0759B"/>
    <w:rsid w:val="00E16069"/>
    <w:rsid w:val="00E229A0"/>
    <w:rsid w:val="00E43513"/>
    <w:rsid w:val="00E56C8D"/>
    <w:rsid w:val="00E576C1"/>
    <w:rsid w:val="00E7150D"/>
    <w:rsid w:val="00E729C0"/>
    <w:rsid w:val="00E8508E"/>
    <w:rsid w:val="00E86C6B"/>
    <w:rsid w:val="00E86D41"/>
    <w:rsid w:val="00E963F5"/>
    <w:rsid w:val="00EA09DA"/>
    <w:rsid w:val="00EA758D"/>
    <w:rsid w:val="00EB674A"/>
    <w:rsid w:val="00EE1E2D"/>
    <w:rsid w:val="00EF3FAC"/>
    <w:rsid w:val="00EF574E"/>
    <w:rsid w:val="00EF7E21"/>
    <w:rsid w:val="00F02DF7"/>
    <w:rsid w:val="00F04AC9"/>
    <w:rsid w:val="00F0778D"/>
    <w:rsid w:val="00F21E5D"/>
    <w:rsid w:val="00F23FFF"/>
    <w:rsid w:val="00F26371"/>
    <w:rsid w:val="00F32756"/>
    <w:rsid w:val="00F34745"/>
    <w:rsid w:val="00F55B57"/>
    <w:rsid w:val="00F81E4F"/>
    <w:rsid w:val="00F92FFE"/>
    <w:rsid w:val="00FB1CE7"/>
    <w:rsid w:val="00FB23B1"/>
    <w:rsid w:val="00FD0BEB"/>
    <w:rsid w:val="00FE7F19"/>
    <w:rsid w:val="00FF6650"/>
    <w:rsid w:val="00FF7585"/>
    <w:rsid w:val="170C7835"/>
    <w:rsid w:val="2AA30D61"/>
    <w:rsid w:val="32401C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unhideWhenUsed="0"/>
    <w:lsdException w:name="caption" w:uiPriority="35" w:qFormat="1"/>
    <w:lsdException w:name="footnote reference" w:qFormat="1"/>
    <w:lsdException w:name="List Bullet" w:semiHidden="0" w:uiPriority="0" w:unhideWhenUsed="0" w:qFormat="1"/>
    <w:lsdException w:name="List Bullet 2" w:semiHidden="0" w:uiPriority="0" w:unhideWhenUsed="0"/>
    <w:lsdException w:name="Title" w:semiHidden="0" w:uiPriority="0" w:unhideWhenUsed="0" w:qFormat="1"/>
    <w:lsdException w:name="Default Paragraph Font" w:uiPriority="1"/>
    <w:lsdException w:name="Body Text" w:qFormat="1"/>
    <w:lsdException w:name="Subtitle" w:semiHidden="0" w:uiPriority="11" w:unhideWhenUsed="0" w:qFormat="1"/>
    <w:lsdException w:name="Body Text 2" w:semiHidden="0" w:uiPriority="0" w:unhideWhenUsed="0"/>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5F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pPr>
      <w:keepNext/>
      <w:jc w:val="center"/>
      <w:outlineLvl w:val="0"/>
    </w:pPr>
    <w:rPr>
      <w:rFonts w:ascii="Times New Roman Bold" w:hAnsi="Times New Roman Bold" w:cs="Arial"/>
      <w:b/>
      <w:bCs/>
      <w:sz w:val="28"/>
      <w:szCs w:val="32"/>
      <w:lang w:val="es-AR"/>
    </w:rPr>
  </w:style>
  <w:style w:type="paragraph" w:styleId="Heading2">
    <w:name w:val="heading 2"/>
    <w:basedOn w:val="Normal"/>
    <w:next w:val="Normal"/>
    <w:link w:val="Heading2Char"/>
    <w:qFormat/>
    <w:pPr>
      <w:keepNext/>
      <w:tabs>
        <w:tab w:val="left" w:pos="720"/>
      </w:tabs>
      <w:spacing w:after="120" w:line="360" w:lineRule="auto"/>
      <w:ind w:left="720" w:hanging="720"/>
      <w:jc w:val="both"/>
      <w:outlineLvl w:val="1"/>
    </w:pPr>
    <w:rPr>
      <w:rFonts w:ascii="Times New (W1)" w:hAnsi="Times New (W1)"/>
      <w:b/>
      <w:bCs/>
      <w:iCs/>
      <w:snapToGrid w:val="0"/>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cs="Segoe UI"/>
      <w:sz w:val="18"/>
      <w:szCs w:val="18"/>
    </w:rPr>
  </w:style>
  <w:style w:type="paragraph" w:styleId="BodyText">
    <w:name w:val="Body Text"/>
    <w:basedOn w:val="Normal"/>
    <w:link w:val="BodyTextChar"/>
    <w:uiPriority w:val="99"/>
    <w:semiHidden/>
    <w:unhideWhenUsed/>
    <w:qFormat/>
    <w:pPr>
      <w:spacing w:after="120"/>
    </w:pPr>
  </w:style>
  <w:style w:type="paragraph" w:styleId="BodyText2">
    <w:name w:val="Body Text 2"/>
    <w:basedOn w:val="Normal"/>
    <w:link w:val="BodyText2Char"/>
    <w:pPr>
      <w:jc w:val="center"/>
    </w:pPr>
  </w:style>
  <w:style w:type="paragraph" w:styleId="BodyTextIndent3">
    <w:name w:val="Body Text Indent 3"/>
    <w:basedOn w:val="Normal"/>
    <w:link w:val="BodyTextIndent3Char"/>
    <w:uiPriority w:val="99"/>
    <w:semiHidden/>
    <w:unhideWhenUsed/>
    <w:pPr>
      <w:spacing w:after="120"/>
      <w:ind w:left="360"/>
    </w:pPr>
    <w:rPr>
      <w:sz w:val="16"/>
      <w:szCs w:val="16"/>
    </w:rPr>
  </w:style>
  <w:style w:type="paragraph" w:styleId="FootnoteText">
    <w:name w:val="footnote text"/>
    <w:basedOn w:val="Normal"/>
    <w:link w:val="FootnoteTextChar"/>
    <w:uiPriority w:val="99"/>
    <w:semiHidden/>
    <w:unhideWhenUsed/>
    <w:qFormat/>
    <w:pPr>
      <w:spacing w:after="200" w:line="276" w:lineRule="auto"/>
    </w:pPr>
    <w:rPr>
      <w:rFonts w:ascii="Calibri" w:eastAsia="Calibri" w:hAnsi="Calibri"/>
      <w:sz w:val="20"/>
      <w:szCs w:val="20"/>
    </w:rPr>
  </w:style>
  <w:style w:type="paragraph" w:styleId="Header">
    <w:name w:val="header"/>
    <w:basedOn w:val="Normal"/>
    <w:link w:val="HeaderChar"/>
    <w:uiPriority w:val="99"/>
    <w:pPr>
      <w:tabs>
        <w:tab w:val="center" w:pos="4320"/>
        <w:tab w:val="right" w:pos="8640"/>
      </w:tabs>
    </w:pPr>
  </w:style>
  <w:style w:type="paragraph" w:styleId="ListBullet">
    <w:name w:val="List Bullet"/>
    <w:basedOn w:val="Normal"/>
    <w:qFormat/>
    <w:pPr>
      <w:numPr>
        <w:numId w:val="1"/>
      </w:numPr>
    </w:pPr>
    <w:rPr>
      <w:lang w:val="en-GB"/>
    </w:rPr>
  </w:style>
  <w:style w:type="paragraph" w:styleId="ListBullet2">
    <w:name w:val="List Bullet 2"/>
    <w:basedOn w:val="Normal"/>
    <w:pPr>
      <w:numPr>
        <w:numId w:val="2"/>
      </w:numPr>
      <w:jc w:val="both"/>
    </w:pPr>
    <w:rPr>
      <w:sz w:val="22"/>
      <w:szCs w:val="22"/>
      <w:lang w:val="en-GB"/>
    </w:rPr>
  </w:style>
  <w:style w:type="paragraph" w:styleId="Title">
    <w:name w:val="Title"/>
    <w:basedOn w:val="Normal"/>
    <w:link w:val="TitleChar"/>
    <w:qFormat/>
    <w:pPr>
      <w:jc w:val="center"/>
    </w:pPr>
    <w:rPr>
      <w:b/>
      <w:bCs/>
    </w:rPr>
  </w:style>
  <w:style w:type="character" w:styleId="FootnoteReference">
    <w:name w:val="footnote reference"/>
    <w:uiPriority w:val="99"/>
    <w:semiHidden/>
    <w:unhideWhenUsed/>
    <w:qFormat/>
    <w:rPr>
      <w:vertAlign w:val="superscript"/>
    </w:rPr>
  </w:style>
  <w:style w:type="character" w:customStyle="1" w:styleId="BodyText2Char">
    <w:name w:val="Body Text 2 Char"/>
    <w:basedOn w:val="DefaultParagraphFont"/>
    <w:link w:val="BodyText2"/>
    <w:qFormat/>
    <w:rPr>
      <w:rFonts w:ascii="Times New Roman" w:eastAsia="Times New Roman" w:hAnsi="Times New Roman" w:cs="Times New Roman"/>
      <w:sz w:val="24"/>
      <w:szCs w:val="24"/>
    </w:rPr>
  </w:style>
  <w:style w:type="paragraph" w:styleId="ListParagraph">
    <w:name w:val="List Paragraph"/>
    <w:basedOn w:val="Normal"/>
    <w:uiPriority w:val="34"/>
    <w:qFormat/>
    <w:pPr>
      <w:ind w:left="720"/>
      <w:contextualSpacing/>
    </w:pPr>
  </w:style>
  <w:style w:type="character" w:customStyle="1" w:styleId="BodyTextChar">
    <w:name w:val="Body Text Char"/>
    <w:basedOn w:val="DefaultParagraphFont"/>
    <w:link w:val="BodyText"/>
    <w:uiPriority w:val="99"/>
    <w:semiHidden/>
    <w:qFormat/>
    <w:rPr>
      <w:rFonts w:ascii="Times New Roman" w:eastAsia="Times New Roman" w:hAnsi="Times New Roman" w:cs="Times New Roman"/>
      <w:sz w:val="24"/>
      <w:szCs w:val="24"/>
    </w:rPr>
  </w:style>
  <w:style w:type="character" w:customStyle="1" w:styleId="Heading1Char">
    <w:name w:val="Heading 1 Char"/>
    <w:basedOn w:val="DefaultParagraphFont"/>
    <w:link w:val="Heading1"/>
    <w:rPr>
      <w:rFonts w:ascii="Times New Roman Bold" w:eastAsia="Times New Roman" w:hAnsi="Times New Roman Bold" w:cs="Arial"/>
      <w:b/>
      <w:bCs/>
      <w:sz w:val="28"/>
      <w:szCs w:val="32"/>
      <w:lang w:val="es-AR"/>
    </w:rPr>
  </w:style>
  <w:style w:type="character" w:customStyle="1" w:styleId="Heading2Char">
    <w:name w:val="Heading 2 Char"/>
    <w:basedOn w:val="DefaultParagraphFont"/>
    <w:link w:val="Heading2"/>
    <w:qFormat/>
    <w:rPr>
      <w:rFonts w:ascii="Times New (W1)" w:eastAsia="Times New Roman" w:hAnsi="Times New (W1)" w:cs="Times New Roman"/>
      <w:b/>
      <w:bCs/>
      <w:iCs/>
      <w:snapToGrid w:val="0"/>
      <w:sz w:val="24"/>
      <w:szCs w:val="20"/>
      <w:lang w:val="ro-RO"/>
    </w:rPr>
  </w:style>
  <w:style w:type="character" w:customStyle="1" w:styleId="HeaderChar">
    <w:name w:val="Header Char"/>
    <w:basedOn w:val="DefaultParagraphFont"/>
    <w:link w:val="Header"/>
    <w:uiPriority w:val="99"/>
    <w:qFormat/>
    <w:rPr>
      <w:rFonts w:ascii="Times New Roman" w:eastAsia="Times New Roman" w:hAnsi="Times New Roman" w:cs="Times New Roman"/>
      <w:sz w:val="24"/>
      <w:szCs w:val="24"/>
    </w:rPr>
  </w:style>
  <w:style w:type="character" w:customStyle="1" w:styleId="rvts9">
    <w:name w:val="rvts9"/>
    <w:basedOn w:val="DefaultParagraphFont"/>
    <w:qFormat/>
  </w:style>
  <w:style w:type="character" w:customStyle="1" w:styleId="rvts13">
    <w:name w:val="rvts13"/>
    <w:qFormat/>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16"/>
      <w:szCs w:val="16"/>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customStyle="1" w:styleId="FootnoteTextChar">
    <w:name w:val="Footnote Text Char"/>
    <w:basedOn w:val="DefaultParagraphFont"/>
    <w:link w:val="FootnoteText"/>
    <w:uiPriority w:val="99"/>
    <w:semiHidden/>
    <w:qFormat/>
    <w:rPr>
      <w:rFonts w:ascii="Calibri" w:eastAsia="Calibri" w:hAnsi="Calibri" w:cs="Times New Roman"/>
      <w:sz w:val="20"/>
      <w:szCs w:val="20"/>
    </w:rPr>
  </w:style>
  <w:style w:type="character" w:customStyle="1" w:styleId="TitleChar">
    <w:name w:val="Title Char"/>
    <w:basedOn w:val="DefaultParagraphFont"/>
    <w:link w:val="Title"/>
    <w:qFormat/>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unhideWhenUsed="0"/>
    <w:lsdException w:name="caption" w:uiPriority="35" w:qFormat="1"/>
    <w:lsdException w:name="footnote reference" w:qFormat="1"/>
    <w:lsdException w:name="List Bullet" w:semiHidden="0" w:uiPriority="0" w:unhideWhenUsed="0" w:qFormat="1"/>
    <w:lsdException w:name="List Bullet 2" w:semiHidden="0" w:uiPriority="0" w:unhideWhenUsed="0"/>
    <w:lsdException w:name="Title" w:semiHidden="0" w:uiPriority="0" w:unhideWhenUsed="0" w:qFormat="1"/>
    <w:lsdException w:name="Default Paragraph Font" w:uiPriority="1"/>
    <w:lsdException w:name="Body Text" w:qFormat="1"/>
    <w:lsdException w:name="Subtitle" w:semiHidden="0" w:uiPriority="11" w:unhideWhenUsed="0" w:qFormat="1"/>
    <w:lsdException w:name="Body Text 2" w:semiHidden="0" w:uiPriority="0" w:unhideWhenUsed="0"/>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5F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pPr>
      <w:keepNext/>
      <w:jc w:val="center"/>
      <w:outlineLvl w:val="0"/>
    </w:pPr>
    <w:rPr>
      <w:rFonts w:ascii="Times New Roman Bold" w:hAnsi="Times New Roman Bold" w:cs="Arial"/>
      <w:b/>
      <w:bCs/>
      <w:sz w:val="28"/>
      <w:szCs w:val="32"/>
      <w:lang w:val="es-AR"/>
    </w:rPr>
  </w:style>
  <w:style w:type="paragraph" w:styleId="Heading2">
    <w:name w:val="heading 2"/>
    <w:basedOn w:val="Normal"/>
    <w:next w:val="Normal"/>
    <w:link w:val="Heading2Char"/>
    <w:qFormat/>
    <w:pPr>
      <w:keepNext/>
      <w:tabs>
        <w:tab w:val="left" w:pos="720"/>
      </w:tabs>
      <w:spacing w:after="120" w:line="360" w:lineRule="auto"/>
      <w:ind w:left="720" w:hanging="720"/>
      <w:jc w:val="both"/>
      <w:outlineLvl w:val="1"/>
    </w:pPr>
    <w:rPr>
      <w:rFonts w:ascii="Times New (W1)" w:hAnsi="Times New (W1)"/>
      <w:b/>
      <w:bCs/>
      <w:iCs/>
      <w:snapToGrid w:val="0"/>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cs="Segoe UI"/>
      <w:sz w:val="18"/>
      <w:szCs w:val="18"/>
    </w:rPr>
  </w:style>
  <w:style w:type="paragraph" w:styleId="BodyText">
    <w:name w:val="Body Text"/>
    <w:basedOn w:val="Normal"/>
    <w:link w:val="BodyTextChar"/>
    <w:uiPriority w:val="99"/>
    <w:semiHidden/>
    <w:unhideWhenUsed/>
    <w:qFormat/>
    <w:pPr>
      <w:spacing w:after="120"/>
    </w:pPr>
  </w:style>
  <w:style w:type="paragraph" w:styleId="BodyText2">
    <w:name w:val="Body Text 2"/>
    <w:basedOn w:val="Normal"/>
    <w:link w:val="BodyText2Char"/>
    <w:pPr>
      <w:jc w:val="center"/>
    </w:pPr>
  </w:style>
  <w:style w:type="paragraph" w:styleId="BodyTextIndent3">
    <w:name w:val="Body Text Indent 3"/>
    <w:basedOn w:val="Normal"/>
    <w:link w:val="BodyTextIndent3Char"/>
    <w:uiPriority w:val="99"/>
    <w:semiHidden/>
    <w:unhideWhenUsed/>
    <w:pPr>
      <w:spacing w:after="120"/>
      <w:ind w:left="360"/>
    </w:pPr>
    <w:rPr>
      <w:sz w:val="16"/>
      <w:szCs w:val="16"/>
    </w:rPr>
  </w:style>
  <w:style w:type="paragraph" w:styleId="FootnoteText">
    <w:name w:val="footnote text"/>
    <w:basedOn w:val="Normal"/>
    <w:link w:val="FootnoteTextChar"/>
    <w:uiPriority w:val="99"/>
    <w:semiHidden/>
    <w:unhideWhenUsed/>
    <w:qFormat/>
    <w:pPr>
      <w:spacing w:after="200" w:line="276" w:lineRule="auto"/>
    </w:pPr>
    <w:rPr>
      <w:rFonts w:ascii="Calibri" w:eastAsia="Calibri" w:hAnsi="Calibri"/>
      <w:sz w:val="20"/>
      <w:szCs w:val="20"/>
    </w:rPr>
  </w:style>
  <w:style w:type="paragraph" w:styleId="Header">
    <w:name w:val="header"/>
    <w:basedOn w:val="Normal"/>
    <w:link w:val="HeaderChar"/>
    <w:uiPriority w:val="99"/>
    <w:pPr>
      <w:tabs>
        <w:tab w:val="center" w:pos="4320"/>
        <w:tab w:val="right" w:pos="8640"/>
      </w:tabs>
    </w:pPr>
  </w:style>
  <w:style w:type="paragraph" w:styleId="ListBullet">
    <w:name w:val="List Bullet"/>
    <w:basedOn w:val="Normal"/>
    <w:qFormat/>
    <w:pPr>
      <w:numPr>
        <w:numId w:val="1"/>
      </w:numPr>
    </w:pPr>
    <w:rPr>
      <w:lang w:val="en-GB"/>
    </w:rPr>
  </w:style>
  <w:style w:type="paragraph" w:styleId="ListBullet2">
    <w:name w:val="List Bullet 2"/>
    <w:basedOn w:val="Normal"/>
    <w:pPr>
      <w:numPr>
        <w:numId w:val="2"/>
      </w:numPr>
      <w:jc w:val="both"/>
    </w:pPr>
    <w:rPr>
      <w:sz w:val="22"/>
      <w:szCs w:val="22"/>
      <w:lang w:val="en-GB"/>
    </w:rPr>
  </w:style>
  <w:style w:type="paragraph" w:styleId="Title">
    <w:name w:val="Title"/>
    <w:basedOn w:val="Normal"/>
    <w:link w:val="TitleChar"/>
    <w:qFormat/>
    <w:pPr>
      <w:jc w:val="center"/>
    </w:pPr>
    <w:rPr>
      <w:b/>
      <w:bCs/>
    </w:rPr>
  </w:style>
  <w:style w:type="character" w:styleId="FootnoteReference">
    <w:name w:val="footnote reference"/>
    <w:uiPriority w:val="99"/>
    <w:semiHidden/>
    <w:unhideWhenUsed/>
    <w:qFormat/>
    <w:rPr>
      <w:vertAlign w:val="superscript"/>
    </w:rPr>
  </w:style>
  <w:style w:type="character" w:customStyle="1" w:styleId="BodyText2Char">
    <w:name w:val="Body Text 2 Char"/>
    <w:basedOn w:val="DefaultParagraphFont"/>
    <w:link w:val="BodyText2"/>
    <w:qFormat/>
    <w:rPr>
      <w:rFonts w:ascii="Times New Roman" w:eastAsia="Times New Roman" w:hAnsi="Times New Roman" w:cs="Times New Roman"/>
      <w:sz w:val="24"/>
      <w:szCs w:val="24"/>
    </w:rPr>
  </w:style>
  <w:style w:type="paragraph" w:styleId="ListParagraph">
    <w:name w:val="List Paragraph"/>
    <w:basedOn w:val="Normal"/>
    <w:uiPriority w:val="34"/>
    <w:qFormat/>
    <w:pPr>
      <w:ind w:left="720"/>
      <w:contextualSpacing/>
    </w:pPr>
  </w:style>
  <w:style w:type="character" w:customStyle="1" w:styleId="BodyTextChar">
    <w:name w:val="Body Text Char"/>
    <w:basedOn w:val="DefaultParagraphFont"/>
    <w:link w:val="BodyText"/>
    <w:uiPriority w:val="99"/>
    <w:semiHidden/>
    <w:qFormat/>
    <w:rPr>
      <w:rFonts w:ascii="Times New Roman" w:eastAsia="Times New Roman" w:hAnsi="Times New Roman" w:cs="Times New Roman"/>
      <w:sz w:val="24"/>
      <w:szCs w:val="24"/>
    </w:rPr>
  </w:style>
  <w:style w:type="character" w:customStyle="1" w:styleId="Heading1Char">
    <w:name w:val="Heading 1 Char"/>
    <w:basedOn w:val="DefaultParagraphFont"/>
    <w:link w:val="Heading1"/>
    <w:rPr>
      <w:rFonts w:ascii="Times New Roman Bold" w:eastAsia="Times New Roman" w:hAnsi="Times New Roman Bold" w:cs="Arial"/>
      <w:b/>
      <w:bCs/>
      <w:sz w:val="28"/>
      <w:szCs w:val="32"/>
      <w:lang w:val="es-AR"/>
    </w:rPr>
  </w:style>
  <w:style w:type="character" w:customStyle="1" w:styleId="Heading2Char">
    <w:name w:val="Heading 2 Char"/>
    <w:basedOn w:val="DefaultParagraphFont"/>
    <w:link w:val="Heading2"/>
    <w:qFormat/>
    <w:rPr>
      <w:rFonts w:ascii="Times New (W1)" w:eastAsia="Times New Roman" w:hAnsi="Times New (W1)" w:cs="Times New Roman"/>
      <w:b/>
      <w:bCs/>
      <w:iCs/>
      <w:snapToGrid w:val="0"/>
      <w:sz w:val="24"/>
      <w:szCs w:val="20"/>
      <w:lang w:val="ro-RO"/>
    </w:rPr>
  </w:style>
  <w:style w:type="character" w:customStyle="1" w:styleId="HeaderChar">
    <w:name w:val="Header Char"/>
    <w:basedOn w:val="DefaultParagraphFont"/>
    <w:link w:val="Header"/>
    <w:uiPriority w:val="99"/>
    <w:qFormat/>
    <w:rPr>
      <w:rFonts w:ascii="Times New Roman" w:eastAsia="Times New Roman" w:hAnsi="Times New Roman" w:cs="Times New Roman"/>
      <w:sz w:val="24"/>
      <w:szCs w:val="24"/>
    </w:rPr>
  </w:style>
  <w:style w:type="character" w:customStyle="1" w:styleId="rvts9">
    <w:name w:val="rvts9"/>
    <w:basedOn w:val="DefaultParagraphFont"/>
    <w:qFormat/>
  </w:style>
  <w:style w:type="character" w:customStyle="1" w:styleId="rvts13">
    <w:name w:val="rvts13"/>
    <w:qFormat/>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16"/>
      <w:szCs w:val="16"/>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customStyle="1" w:styleId="FootnoteTextChar">
    <w:name w:val="Footnote Text Char"/>
    <w:basedOn w:val="DefaultParagraphFont"/>
    <w:link w:val="FootnoteText"/>
    <w:uiPriority w:val="99"/>
    <w:semiHidden/>
    <w:qFormat/>
    <w:rPr>
      <w:rFonts w:ascii="Calibri" w:eastAsia="Calibri" w:hAnsi="Calibri" w:cs="Times New Roman"/>
      <w:sz w:val="20"/>
      <w:szCs w:val="20"/>
    </w:rPr>
  </w:style>
  <w:style w:type="character" w:customStyle="1" w:styleId="TitleChar">
    <w:name w:val="Title Char"/>
    <w:basedOn w:val="DefaultParagraphFont"/>
    <w:link w:val="Title"/>
    <w:qFormat/>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10" Type="http://schemas.microsoft.com/office/2011/relationships/people" Target="people.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3BA764-07A5-48B8-AD8A-6E8BC24C7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16</Pages>
  <Words>4697</Words>
  <Characters>26774</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31409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Agentia Dezvoltare</dc:creator>
  <cp:lastModifiedBy>Adela Voicu</cp:lastModifiedBy>
  <cp:revision>12</cp:revision>
  <cp:lastPrinted>2016-07-27T10:31:00Z</cp:lastPrinted>
  <dcterms:created xsi:type="dcterms:W3CDTF">2020-02-24T10:50:00Z</dcterms:created>
  <dcterms:modified xsi:type="dcterms:W3CDTF">2020-02-27T10:27:00Z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1033-11.2.0.8342</vt:lpwstr>
  </property>
</Properties>
</file>